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47F06" w14:textId="0D99E977" w:rsidR="00B657D2" w:rsidRPr="00C14C67" w:rsidRDefault="00963AA3" w:rsidP="00FD7D8B">
      <w:pPr>
        <w:tabs>
          <w:tab w:val="center" w:pos="4153"/>
          <w:tab w:val="right" w:pos="8306"/>
        </w:tabs>
        <w:spacing w:after="0" w:line="240" w:lineRule="auto"/>
        <w:rPr>
          <w:ins w:id="0" w:author="Alice Taylor (NESO)" w:date="2024-11-07T11:03:00Z"/>
          <w:rFonts w:ascii="Arial" w:eastAsia="Times New Roman" w:hAnsi="Arial" w:cs="Times New Roman"/>
          <w:color w:val="FF0000"/>
          <w:sz w:val="24"/>
          <w:szCs w:val="24"/>
        </w:rPr>
      </w:pPr>
      <w:ins w:id="1" w:author="Alice Taylor (NESO)" w:date="2024-11-07T11:03:00Z">
        <w:r w:rsidRPr="00C14C67"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This is the legal text for </w:t>
        </w:r>
        <w:proofErr w:type="gramStart"/>
        <w:r w:rsidRPr="00C14C67">
          <w:rPr>
            <w:rFonts w:ascii="Arial" w:eastAsia="Times New Roman" w:hAnsi="Arial" w:cs="Times New Roman"/>
            <w:color w:val="FF0000"/>
            <w:sz w:val="24"/>
            <w:szCs w:val="24"/>
          </w:rPr>
          <w:t>CMP435</w:t>
        </w:r>
        <w:proofErr w:type="gramEnd"/>
        <w:r w:rsidRPr="00C14C67"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 and </w:t>
        </w:r>
        <w:r w:rsidRPr="00C14C67">
          <w:rPr>
            <w:rFonts w:ascii="Arial" w:eastAsia="Times New Roman" w:hAnsi="Arial" w:cs="Times New Roman"/>
            <w:color w:val="FF0000"/>
            <w:sz w:val="24"/>
            <w:szCs w:val="24"/>
            <w:highlight w:val="cyan"/>
          </w:rPr>
          <w:t>anything highlighted in blue are</w:t>
        </w:r>
      </w:ins>
      <w:ins w:id="2" w:author="Alice Taylor (NESO)" w:date="2024-11-07T11:04:00Z">
        <w:r w:rsidRPr="00C14C67">
          <w:rPr>
            <w:rFonts w:ascii="Arial" w:eastAsia="Times New Roman" w:hAnsi="Arial" w:cs="Times New Roman"/>
            <w:color w:val="FF0000"/>
            <w:sz w:val="24"/>
            <w:szCs w:val="24"/>
            <w:highlight w:val="cyan"/>
          </w:rPr>
          <w:t xml:space="preserve"> additions introduced by CMP435 WACM 1</w:t>
        </w:r>
      </w:ins>
    </w:p>
    <w:p w14:paraId="15FF902D" w14:textId="7CE11D78" w:rsidR="00B657D2" w:rsidRDefault="008B67E3" w:rsidP="00FD7D8B">
      <w:pPr>
        <w:tabs>
          <w:tab w:val="center" w:pos="4153"/>
          <w:tab w:val="right" w:pos="8306"/>
        </w:tabs>
        <w:spacing w:after="0" w:line="240" w:lineRule="auto"/>
        <w:rPr>
          <w:ins w:id="3" w:author="Alice Taylor (NESO)" w:date="2024-11-07T11:03:00Z"/>
          <w:rFonts w:ascii="Arial" w:eastAsia="Times New Roman" w:hAnsi="Arial" w:cs="Times New Roman"/>
          <w:b/>
          <w:bCs/>
          <w:color w:val="FF0000"/>
          <w:sz w:val="24"/>
          <w:szCs w:val="24"/>
        </w:rPr>
      </w:pPr>
      <w:r>
        <w:rPr>
          <w:rFonts w:ascii="Arial" w:eastAsia="Times New Roman" w:hAnsi="Arial" w:cs="Times New Roman"/>
          <w:b/>
          <w:bCs/>
          <w:color w:val="FF0000"/>
          <w:sz w:val="24"/>
          <w:szCs w:val="24"/>
        </w:rPr>
        <w:tab/>
      </w:r>
    </w:p>
    <w:p w14:paraId="474AF1F9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4" w:author="Alice Taylor (NESO)" w:date="2024-11-07T14:37:00Z"/>
          <w:rFonts w:ascii="Arial" w:eastAsia="Times New Roman" w:hAnsi="Arial" w:cs="Times New Roman"/>
          <w:b/>
          <w:sz w:val="28"/>
          <w:szCs w:val="28"/>
        </w:rPr>
      </w:pPr>
      <w:ins w:id="5" w:author="Alice Taylor (NESO)" w:date="2024-11-07T14:37:00Z">
        <w:r w:rsidRPr="0001032A">
          <w:rPr>
            <w:rFonts w:ascii="Arial" w:eastAsia="Times New Roman" w:hAnsi="Arial" w:cs="Times New Roman"/>
            <w:b/>
            <w:sz w:val="28"/>
            <w:szCs w:val="28"/>
            <w:u w:val="single"/>
          </w:rPr>
          <w:t xml:space="preserve">CUSC </w:t>
        </w:r>
        <w:r w:rsidRPr="0001032A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 xml:space="preserve">- </w:t>
        </w:r>
        <w:r w:rsidRPr="0001032A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SECTION 18</w:t>
        </w:r>
      </w:ins>
    </w:p>
    <w:p w14:paraId="2131B7D3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ind w:left="1440" w:firstLine="720"/>
        <w:jc w:val="center"/>
        <w:rPr>
          <w:ins w:id="6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0B65CF61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7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  <w:ins w:id="8" w:author="Alice Taylor (NESO)" w:date="2024-11-07T14:37:00Z">
        <w:r w:rsidRPr="0001032A">
          <w:rPr>
            <w:rFonts w:ascii="Arial" w:eastAsia="Times New Roman" w:hAnsi="Arial" w:cs="Times New Roman"/>
            <w:b/>
            <w:sz w:val="28"/>
            <w:szCs w:val="28"/>
            <w:u w:val="single"/>
          </w:rPr>
          <w:t>GATED PROCESS FOR PROJECTS WITH EXISTING AGREEMENTS</w:t>
        </w:r>
      </w:ins>
    </w:p>
    <w:p w14:paraId="5BD178C7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9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0E136182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0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</w:p>
    <w:p w14:paraId="18906B55" w14:textId="77777777" w:rsidR="00840CDF" w:rsidRPr="0001032A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1" w:author="Alice Taylor (NESO)" w:date="2024-11-07T14:37:00Z"/>
          <w:rFonts w:ascii="Arial" w:eastAsia="Times New Roman" w:hAnsi="Arial" w:cs="Times New Roman"/>
          <w:b/>
          <w:sz w:val="28"/>
          <w:szCs w:val="28"/>
          <w:u w:val="single"/>
        </w:rPr>
      </w:pPr>
      <w:ins w:id="12" w:author="Alice Taylor (NESO)" w:date="2024-11-07T14:37:00Z">
        <w:r w:rsidRPr="0001032A">
          <w:rPr>
            <w:rFonts w:ascii="Arial" w:eastAsia="Times New Roman" w:hAnsi="Arial" w:cs="Times New Roman"/>
            <w:b/>
            <w:bCs/>
            <w:sz w:val="28"/>
            <w:szCs w:val="28"/>
            <w:u w:val="single"/>
          </w:rPr>
          <w:t>CONTENTS</w:t>
        </w:r>
      </w:ins>
    </w:p>
    <w:p w14:paraId="77724AB5" w14:textId="77777777" w:rsidR="00840CDF" w:rsidRDefault="00840CDF" w:rsidP="00840CDF">
      <w:pPr>
        <w:tabs>
          <w:tab w:val="center" w:pos="4153"/>
          <w:tab w:val="right" w:pos="8306"/>
        </w:tabs>
        <w:spacing w:after="0" w:line="240" w:lineRule="auto"/>
        <w:jc w:val="center"/>
        <w:rPr>
          <w:ins w:id="13" w:author="Alice Taylor (NESO)" w:date="2024-11-07T14:37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tbl>
      <w:tblPr>
        <w:tblStyle w:val="TableGrid"/>
        <w:tblW w:w="96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1"/>
        <w:gridCol w:w="7712"/>
      </w:tblGrid>
      <w:tr w:rsidR="00840CDF" w:rsidRPr="00655946" w14:paraId="58ED73E1" w14:textId="77777777" w:rsidTr="006C0993">
        <w:trPr>
          <w:trHeight w:val="567"/>
          <w:ins w:id="14" w:author="Alice Taylor (NESO)" w:date="2024-11-07T14:37:00Z"/>
        </w:trPr>
        <w:tc>
          <w:tcPr>
            <w:tcW w:w="1981" w:type="dxa"/>
            <w:shd w:val="clear" w:color="auto" w:fill="auto"/>
          </w:tcPr>
          <w:p w14:paraId="76A8EFBF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15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16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18.1 - 18.4</w:t>
              </w:r>
            </w:ins>
          </w:p>
        </w:tc>
        <w:tc>
          <w:tcPr>
            <w:tcW w:w="7712" w:type="dxa"/>
            <w:shd w:val="clear" w:color="auto" w:fill="auto"/>
          </w:tcPr>
          <w:p w14:paraId="4A02651A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1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1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Introduction</w:t>
              </w:r>
            </w:ins>
          </w:p>
        </w:tc>
      </w:tr>
      <w:tr w:rsidR="00840CDF" w:rsidRPr="00655946" w14:paraId="29037EC3" w14:textId="77777777" w:rsidTr="006C0993">
        <w:trPr>
          <w:trHeight w:val="567"/>
          <w:ins w:id="19" w:author="Alice Taylor (NESO)" w:date="2024-11-07T14:37:00Z"/>
        </w:trPr>
        <w:tc>
          <w:tcPr>
            <w:tcW w:w="1981" w:type="dxa"/>
            <w:shd w:val="clear" w:color="auto" w:fill="auto"/>
          </w:tcPr>
          <w:p w14:paraId="28836BFC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0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1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18.5 - 18.7</w:t>
              </w:r>
            </w:ins>
          </w:p>
        </w:tc>
        <w:tc>
          <w:tcPr>
            <w:tcW w:w="7712" w:type="dxa"/>
            <w:shd w:val="clear" w:color="auto" w:fill="auto"/>
          </w:tcPr>
          <w:p w14:paraId="54D275F1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Existing Agreements</w:t>
              </w:r>
            </w:ins>
          </w:p>
        </w:tc>
      </w:tr>
      <w:tr w:rsidR="00840CDF" w:rsidRPr="00655946" w14:paraId="5C0F56C9" w14:textId="77777777" w:rsidTr="006C0993">
        <w:trPr>
          <w:trHeight w:val="567"/>
          <w:ins w:id="24" w:author="Alice Taylor (NESO)" w:date="2024-11-07T14:37:00Z"/>
        </w:trPr>
        <w:tc>
          <w:tcPr>
            <w:tcW w:w="1981" w:type="dxa"/>
            <w:shd w:val="clear" w:color="auto" w:fill="auto"/>
          </w:tcPr>
          <w:p w14:paraId="0622BB03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5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6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18.8</w:t>
              </w:r>
            </w:ins>
          </w:p>
        </w:tc>
        <w:tc>
          <w:tcPr>
            <w:tcW w:w="7712" w:type="dxa"/>
            <w:shd w:val="clear" w:color="auto" w:fill="auto"/>
          </w:tcPr>
          <w:p w14:paraId="7D6D1018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2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28" w:author="Alice Taylor (NESO)" w:date="2024-11-07T14:37:00Z">
              <w:r w:rsidRPr="0001032A">
                <w:rPr>
                  <w:rFonts w:ascii="Arial" w:eastAsia="Times New Roman" w:hAnsi="Arial" w:cs="Times New Roman"/>
                  <w:sz w:val="24"/>
                  <w:szCs w:val="20"/>
                </w:rPr>
                <w:t xml:space="preserve">EA Request </w:t>
              </w:r>
              <w:r w:rsidRPr="0001032A">
                <w:rPr>
                  <w:rFonts w:ascii="Arial" w:hAnsi="Arial" w:cs="Arial"/>
                  <w:sz w:val="24"/>
                  <w:szCs w:val="24"/>
                </w:rPr>
                <w:t>Process</w:t>
              </w:r>
            </w:ins>
          </w:p>
        </w:tc>
      </w:tr>
      <w:tr w:rsidR="00840CDF" w:rsidRPr="00655946" w14:paraId="07194109" w14:textId="77777777" w:rsidTr="006C0993">
        <w:trPr>
          <w:trHeight w:val="567"/>
          <w:ins w:id="29" w:author="Alice Taylor (NESO)" w:date="2024-11-07T14:37:00Z"/>
        </w:trPr>
        <w:tc>
          <w:tcPr>
            <w:tcW w:w="1981" w:type="dxa"/>
            <w:shd w:val="clear" w:color="auto" w:fill="auto"/>
          </w:tcPr>
          <w:p w14:paraId="538156C7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30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31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18.9</w:t>
              </w:r>
            </w:ins>
          </w:p>
        </w:tc>
        <w:tc>
          <w:tcPr>
            <w:tcW w:w="7712" w:type="dxa"/>
            <w:shd w:val="clear" w:color="auto" w:fill="auto"/>
          </w:tcPr>
          <w:p w14:paraId="23EAF081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3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3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Gate 2 Criteria</w:t>
              </w:r>
            </w:ins>
          </w:p>
        </w:tc>
      </w:tr>
      <w:tr w:rsidR="002C1BCB" w:rsidRPr="00655946" w14:paraId="5B3BCC28" w14:textId="77777777" w:rsidTr="006C0993">
        <w:trPr>
          <w:trHeight w:val="567"/>
          <w:ins w:id="34" w:author="Alice Taylor (NESO)" w:date="2024-11-07T14:42:00Z"/>
        </w:trPr>
        <w:tc>
          <w:tcPr>
            <w:tcW w:w="1981" w:type="dxa"/>
            <w:shd w:val="clear" w:color="auto" w:fill="auto"/>
          </w:tcPr>
          <w:p w14:paraId="6BE4CC1E" w14:textId="42C8475D" w:rsidR="002C1BCB" w:rsidRPr="002C1BCB" w:rsidRDefault="002C1BCB" w:rsidP="006C0993">
            <w:pPr>
              <w:tabs>
                <w:tab w:val="center" w:pos="4153"/>
                <w:tab w:val="right" w:pos="8306"/>
              </w:tabs>
              <w:rPr>
                <w:ins w:id="35" w:author="Alice Taylor (NESO)" w:date="2024-11-07T14:42:00Z"/>
                <w:rFonts w:ascii="Arial" w:eastAsia="Times New Roman" w:hAnsi="Arial" w:cs="Times New Roman"/>
                <w:sz w:val="24"/>
                <w:szCs w:val="24"/>
                <w:highlight w:val="cyan"/>
              </w:rPr>
            </w:pPr>
            <w:ins w:id="36" w:author="Alice Taylor (NESO)" w:date="2024-11-07T14:42:00Z">
              <w:r w:rsidRPr="002C1BCB">
                <w:rPr>
                  <w:rFonts w:ascii="Arial" w:eastAsia="Times New Roman" w:hAnsi="Arial" w:cs="Times New Roman"/>
                  <w:sz w:val="24"/>
                  <w:szCs w:val="24"/>
                  <w:highlight w:val="cyan"/>
                </w:rPr>
                <w:t>18.9a</w:t>
              </w:r>
            </w:ins>
          </w:p>
        </w:tc>
        <w:tc>
          <w:tcPr>
            <w:tcW w:w="7712" w:type="dxa"/>
            <w:shd w:val="clear" w:color="auto" w:fill="auto"/>
          </w:tcPr>
          <w:p w14:paraId="63D9A4B4" w14:textId="77777777" w:rsidR="002C1BCB" w:rsidRPr="002C1BCB" w:rsidRDefault="002C1BCB" w:rsidP="006C0993">
            <w:pPr>
              <w:tabs>
                <w:tab w:val="center" w:pos="4153"/>
                <w:tab w:val="right" w:pos="8306"/>
              </w:tabs>
              <w:rPr>
                <w:ins w:id="37" w:author="Alice Taylor (NESO)" w:date="2024-11-07T14:43:00Z"/>
                <w:rFonts w:ascii="Arial" w:eastAsia="Times New Roman" w:hAnsi="Arial" w:cs="Times New Roman"/>
                <w:sz w:val="24"/>
                <w:szCs w:val="24"/>
                <w:highlight w:val="cyan"/>
              </w:rPr>
            </w:pPr>
            <w:ins w:id="38" w:author="Alice Taylor (NESO)" w:date="2024-11-07T14:43:00Z">
              <w:r w:rsidRPr="002C1BCB">
                <w:rPr>
                  <w:rFonts w:ascii="Arial" w:eastAsia="Times New Roman" w:hAnsi="Arial" w:cs="Times New Roman"/>
                  <w:sz w:val="24"/>
                  <w:szCs w:val="24"/>
                  <w:highlight w:val="cyan"/>
                </w:rPr>
                <w:t>Pause and Publication between Gated Assessment and EA Gated Design Process</w:t>
              </w:r>
            </w:ins>
          </w:p>
          <w:p w14:paraId="43778526" w14:textId="117F8338" w:rsidR="002C1BCB" w:rsidRPr="002C1BCB" w:rsidRDefault="002C1BCB" w:rsidP="006C0993">
            <w:pPr>
              <w:tabs>
                <w:tab w:val="center" w:pos="4153"/>
                <w:tab w:val="right" w:pos="8306"/>
              </w:tabs>
              <w:rPr>
                <w:ins w:id="39" w:author="Alice Taylor (NESO)" w:date="2024-11-07T14:42:00Z"/>
                <w:rFonts w:ascii="Arial" w:eastAsia="Times New Roman" w:hAnsi="Arial" w:cs="Times New Roman"/>
                <w:sz w:val="24"/>
                <w:szCs w:val="24"/>
                <w:highlight w:val="cyan"/>
              </w:rPr>
            </w:pPr>
          </w:p>
        </w:tc>
      </w:tr>
      <w:tr w:rsidR="00840CDF" w:rsidRPr="00655946" w14:paraId="2FF8A4E6" w14:textId="77777777" w:rsidTr="006C0993">
        <w:trPr>
          <w:trHeight w:val="567"/>
          <w:ins w:id="40" w:author="Alice Taylor (NESO)" w:date="2024-11-07T14:37:00Z"/>
        </w:trPr>
        <w:tc>
          <w:tcPr>
            <w:tcW w:w="1981" w:type="dxa"/>
            <w:shd w:val="clear" w:color="auto" w:fill="auto"/>
          </w:tcPr>
          <w:p w14:paraId="6EE0A446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41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42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18.10</w:t>
              </w:r>
            </w:ins>
          </w:p>
        </w:tc>
        <w:tc>
          <w:tcPr>
            <w:tcW w:w="7712" w:type="dxa"/>
            <w:shd w:val="clear" w:color="auto" w:fill="auto"/>
          </w:tcPr>
          <w:p w14:paraId="1339E63F" w14:textId="5706ECEC" w:rsidR="002C1BCB" w:rsidRDefault="00840CDF" w:rsidP="006C0993">
            <w:pPr>
              <w:tabs>
                <w:tab w:val="center" w:pos="4153"/>
                <w:tab w:val="right" w:pos="8306"/>
              </w:tabs>
              <w:rPr>
                <w:ins w:id="43" w:author="Alice Taylor (NESO)" w:date="2024-11-07T14:41:00Z"/>
                <w:rFonts w:ascii="Arial" w:hAnsi="Arial" w:cs="Arial"/>
                <w:sz w:val="24"/>
                <w:szCs w:val="24"/>
              </w:rPr>
            </w:pPr>
            <w:ins w:id="44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Checking of the Readiness Declaration</w:t>
              </w:r>
            </w:ins>
          </w:p>
          <w:p w14:paraId="3B0AFF80" w14:textId="25E1C58F" w:rsidR="002C1BCB" w:rsidRPr="00655946" w:rsidRDefault="002C1BCB" w:rsidP="006C0993">
            <w:pPr>
              <w:tabs>
                <w:tab w:val="center" w:pos="4153"/>
                <w:tab w:val="right" w:pos="8306"/>
              </w:tabs>
              <w:rPr>
                <w:ins w:id="45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</w:p>
        </w:tc>
      </w:tr>
      <w:tr w:rsidR="00840CDF" w:rsidRPr="00655946" w14:paraId="3CF69AF0" w14:textId="77777777" w:rsidTr="006C0993">
        <w:trPr>
          <w:trHeight w:val="567"/>
          <w:ins w:id="46" w:author="Alice Taylor (NESO)" w:date="2024-11-07T14:37:00Z"/>
        </w:trPr>
        <w:tc>
          <w:tcPr>
            <w:tcW w:w="1981" w:type="dxa"/>
            <w:shd w:val="clear" w:color="auto" w:fill="auto"/>
          </w:tcPr>
          <w:p w14:paraId="70DAC566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4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4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18.11</w:t>
              </w:r>
            </w:ins>
          </w:p>
        </w:tc>
        <w:tc>
          <w:tcPr>
            <w:tcW w:w="7712" w:type="dxa"/>
            <w:shd w:val="clear" w:color="auto" w:fill="auto"/>
          </w:tcPr>
          <w:p w14:paraId="13D3BC97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49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0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EA Gated Design Process</w:t>
              </w:r>
            </w:ins>
          </w:p>
        </w:tc>
      </w:tr>
      <w:tr w:rsidR="00840CDF" w:rsidRPr="00655946" w14:paraId="68D936A9" w14:textId="77777777" w:rsidTr="006C0993">
        <w:trPr>
          <w:trHeight w:val="567"/>
          <w:ins w:id="51" w:author="Alice Taylor (NESO)" w:date="2024-11-07T14:37:00Z"/>
        </w:trPr>
        <w:tc>
          <w:tcPr>
            <w:tcW w:w="1981" w:type="dxa"/>
            <w:shd w:val="clear" w:color="auto" w:fill="auto"/>
          </w:tcPr>
          <w:p w14:paraId="5BA2B7DC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5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18.12</w:t>
              </w:r>
            </w:ins>
          </w:p>
        </w:tc>
        <w:tc>
          <w:tcPr>
            <w:tcW w:w="7712" w:type="dxa"/>
            <w:shd w:val="clear" w:color="auto" w:fill="auto"/>
          </w:tcPr>
          <w:p w14:paraId="0C74687D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54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5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Outcome of the Gated Process for Projects with Existing Agreements</w:t>
              </w:r>
            </w:ins>
          </w:p>
        </w:tc>
      </w:tr>
      <w:tr w:rsidR="00840CDF" w:rsidRPr="00655946" w14:paraId="6C80B593" w14:textId="77777777" w:rsidTr="006C0993">
        <w:trPr>
          <w:trHeight w:val="567"/>
          <w:ins w:id="56" w:author="Alice Taylor (NESO)" w:date="2024-11-07T14:37:00Z"/>
        </w:trPr>
        <w:tc>
          <w:tcPr>
            <w:tcW w:w="1981" w:type="dxa"/>
            <w:shd w:val="clear" w:color="auto" w:fill="auto"/>
          </w:tcPr>
          <w:p w14:paraId="7012D486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5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5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18.13</w:t>
              </w:r>
            </w:ins>
          </w:p>
        </w:tc>
        <w:tc>
          <w:tcPr>
            <w:tcW w:w="7712" w:type="dxa"/>
            <w:shd w:val="clear" w:color="auto" w:fill="auto"/>
          </w:tcPr>
          <w:p w14:paraId="1D6FFE6F" w14:textId="77777777" w:rsidR="00840CDF" w:rsidRPr="0001032A" w:rsidRDefault="00840CDF" w:rsidP="006C0993">
            <w:pPr>
              <w:tabs>
                <w:tab w:val="center" w:pos="4153"/>
                <w:tab w:val="right" w:pos="8306"/>
              </w:tabs>
              <w:rPr>
                <w:ins w:id="59" w:author="Alice Taylor (NESO)" w:date="2024-11-07T14:37:00Z"/>
                <w:rFonts w:ascii="Arial" w:hAnsi="Arial" w:cs="Arial"/>
                <w:sz w:val="24"/>
                <w:szCs w:val="24"/>
              </w:rPr>
            </w:pPr>
            <w:ins w:id="60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Gate 1 ATV</w:t>
              </w:r>
            </w:ins>
          </w:p>
        </w:tc>
      </w:tr>
      <w:tr w:rsidR="00840CDF" w:rsidRPr="00655946" w14:paraId="62F0F418" w14:textId="77777777" w:rsidTr="006C0993">
        <w:trPr>
          <w:trHeight w:val="567"/>
          <w:ins w:id="61" w:author="Alice Taylor (NESO)" w:date="2024-11-07T14:37:00Z"/>
        </w:trPr>
        <w:tc>
          <w:tcPr>
            <w:tcW w:w="1981" w:type="dxa"/>
            <w:shd w:val="clear" w:color="auto" w:fill="auto"/>
          </w:tcPr>
          <w:p w14:paraId="20C2ACA9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62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63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18.14 - 18.15</w:t>
              </w:r>
            </w:ins>
          </w:p>
        </w:tc>
        <w:tc>
          <w:tcPr>
            <w:tcW w:w="7712" w:type="dxa"/>
            <w:shd w:val="clear" w:color="auto" w:fill="auto"/>
          </w:tcPr>
          <w:p w14:paraId="6766845E" w14:textId="77777777" w:rsidR="00840CDF" w:rsidRPr="0001032A" w:rsidRDefault="00840CDF" w:rsidP="006C0993">
            <w:pPr>
              <w:tabs>
                <w:tab w:val="center" w:pos="4153"/>
                <w:tab w:val="right" w:pos="8306"/>
              </w:tabs>
              <w:rPr>
                <w:ins w:id="64" w:author="Alice Taylor (NESO)" w:date="2024-11-07T14:37:00Z"/>
                <w:rFonts w:ascii="Arial" w:hAnsi="Arial" w:cs="Arial"/>
                <w:sz w:val="24"/>
                <w:szCs w:val="24"/>
              </w:rPr>
            </w:pPr>
            <w:ins w:id="65" w:author="Alice Taylor (NESO)" w:date="2024-11-07T14:37:00Z">
              <w:r w:rsidRPr="0001032A">
                <w:rPr>
                  <w:rFonts w:ascii="Arial" w:hAnsi="Arial" w:cs="Arial"/>
                  <w:sz w:val="24"/>
                  <w:szCs w:val="24"/>
                </w:rPr>
                <w:t>Gate 2 Modification Offer</w:t>
              </w:r>
            </w:ins>
          </w:p>
        </w:tc>
      </w:tr>
      <w:tr w:rsidR="00840CDF" w:rsidRPr="00655946" w14:paraId="019DB324" w14:textId="77777777" w:rsidTr="006C0993">
        <w:trPr>
          <w:trHeight w:val="567"/>
          <w:ins w:id="66" w:author="Alice Taylor (NESO)" w:date="2024-11-07T14:37:00Z"/>
        </w:trPr>
        <w:tc>
          <w:tcPr>
            <w:tcW w:w="1981" w:type="dxa"/>
            <w:shd w:val="clear" w:color="auto" w:fill="auto"/>
          </w:tcPr>
          <w:p w14:paraId="50D136C7" w14:textId="77777777" w:rsidR="00840CDF" w:rsidRPr="00655946" w:rsidRDefault="00840CDF" w:rsidP="006C0993">
            <w:pPr>
              <w:tabs>
                <w:tab w:val="center" w:pos="4153"/>
                <w:tab w:val="right" w:pos="8306"/>
              </w:tabs>
              <w:rPr>
                <w:ins w:id="67" w:author="Alice Taylor (NESO)" w:date="2024-11-07T14:37:00Z"/>
                <w:rFonts w:ascii="Arial" w:eastAsia="Times New Roman" w:hAnsi="Arial" w:cs="Times New Roman"/>
                <w:sz w:val="24"/>
                <w:szCs w:val="24"/>
              </w:rPr>
            </w:pPr>
            <w:ins w:id="68" w:author="Alice Taylor (NESO)" w:date="2024-11-07T14:37:00Z">
              <w:r w:rsidRPr="00655946">
                <w:rPr>
                  <w:rFonts w:ascii="Arial" w:eastAsia="Times New Roman" w:hAnsi="Arial" w:cs="Times New Roman"/>
                  <w:sz w:val="24"/>
                  <w:szCs w:val="24"/>
                </w:rPr>
                <w:t>18.16</w:t>
              </w:r>
            </w:ins>
          </w:p>
        </w:tc>
        <w:tc>
          <w:tcPr>
            <w:tcW w:w="7712" w:type="dxa"/>
            <w:shd w:val="clear" w:color="auto" w:fill="auto"/>
          </w:tcPr>
          <w:p w14:paraId="052F4604" w14:textId="77777777" w:rsidR="00840CDF" w:rsidRPr="0001032A" w:rsidRDefault="00840CDF" w:rsidP="006C0993">
            <w:pPr>
              <w:tabs>
                <w:tab w:val="center" w:pos="4153"/>
                <w:tab w:val="right" w:pos="8306"/>
              </w:tabs>
              <w:rPr>
                <w:ins w:id="69" w:author="Alice Taylor (NESO)" w:date="2024-11-07T14:37:00Z"/>
                <w:rFonts w:ascii="Arial" w:hAnsi="Arial" w:cs="Arial"/>
                <w:sz w:val="24"/>
                <w:szCs w:val="24"/>
              </w:rPr>
            </w:pPr>
            <w:ins w:id="70" w:author="Alice Taylor (NESO)" w:date="2024-11-07T14:37:00Z">
              <w:r w:rsidRPr="0001032A">
                <w:rPr>
                  <w:rFonts w:ascii="Arial" w:eastAsia="Times New Roman" w:hAnsi="Arial" w:cs="Times New Roman"/>
                  <w:sz w:val="24"/>
                  <w:szCs w:val="24"/>
                </w:rPr>
                <w:t>Additional clarity on approach on Existing Agreements for a Project which has been triggered by Embedded Power Stations</w:t>
              </w:r>
            </w:ins>
          </w:p>
        </w:tc>
      </w:tr>
    </w:tbl>
    <w:p w14:paraId="6C37CB95" w14:textId="77777777" w:rsidR="00FD7D8B" w:rsidRPr="00A82CCC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ins w:id="71" w:author="Alice Taylor (NESO)" w:date="2024-11-07T10:34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3FD5A43E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ins w:id="72" w:author="Alice Taylor (NESO)" w:date="2024-11-07T10:34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11A9F9B2" w14:textId="40DCCDF2" w:rsidR="00FD7D8B" w:rsidRPr="003E2EE9" w:rsidRDefault="00FD7D8B" w:rsidP="00FD7D8B">
      <w:pPr>
        <w:rPr>
          <w:ins w:id="73" w:author="Alice Taylor (NESO)" w:date="2024-11-07T10:34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4" w:author="Alice Taylor (NESO)" w:date="2024-11-07T10:34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br w:type="page"/>
        </w:r>
      </w:ins>
    </w:p>
    <w:p w14:paraId="256FBA79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rPr>
          <w:ins w:id="75" w:author="Tammy Meek (NESO)" w:date="2024-11-08T09:30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6" w:author="Tammy Meek (NESO)" w:date="2024-11-08T09:30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lastRenderedPageBreak/>
          <w:t>Introduction</w:t>
        </w:r>
      </w:ins>
    </w:p>
    <w:p w14:paraId="4A518A6D" w14:textId="77777777" w:rsidR="00FD7D8B" w:rsidRPr="003E2EE9" w:rsidRDefault="00FD7D8B" w:rsidP="00A67487">
      <w:pPr>
        <w:tabs>
          <w:tab w:val="center" w:pos="4153"/>
          <w:tab w:val="right" w:pos="8306"/>
        </w:tabs>
        <w:spacing w:after="0" w:line="240" w:lineRule="auto"/>
        <w:ind w:left="1134" w:hanging="1134"/>
        <w:rPr>
          <w:ins w:id="77" w:author="Tammy Meek (NESO)" w:date="2024-11-08T09:30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3538429A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5FE0F7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464775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2304AA4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AC4814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955DA37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DA15D99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290C3D3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6B53843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13C4E8A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19DC2B3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C431A34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8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5511A2C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660FA8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D737BAB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25C2E95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573CD56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69959D2" w14:textId="77777777" w:rsidR="00A67487" w:rsidRPr="00E038AF" w:rsidRDefault="00A67487" w:rsidP="00A67487">
      <w:pPr>
        <w:pStyle w:val="ListParagraph"/>
        <w:numPr>
          <w:ilvl w:val="0"/>
          <w:numId w:val="35"/>
        </w:numPr>
        <w:spacing w:after="240" w:line="240" w:lineRule="auto"/>
        <w:ind w:left="1134" w:hanging="1134"/>
        <w:jc w:val="both"/>
        <w:outlineLvl w:val="3"/>
        <w:rPr>
          <w:ins w:id="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17B79C" w14:textId="77777777" w:rsidR="00A67487" w:rsidRPr="00443D54" w:rsidRDefault="00A67487" w:rsidP="00A67487">
      <w:pPr>
        <w:pStyle w:val="ListParagraph"/>
        <w:numPr>
          <w:ilvl w:val="1"/>
          <w:numId w:val="35"/>
        </w:numPr>
        <w:spacing w:after="0" w:line="240" w:lineRule="auto"/>
        <w:ind w:left="1134" w:hanging="1134"/>
        <w:jc w:val="both"/>
        <w:outlineLvl w:val="3"/>
        <w:rPr>
          <w:ins w:id="96" w:author="Tammy Meek (NESO)" w:date="2024-11-08T09:30:00Z"/>
          <w:rFonts w:ascii="Arial" w:hAnsi="Arial" w:cs="Arial"/>
          <w:sz w:val="24"/>
          <w:szCs w:val="24"/>
        </w:rPr>
      </w:pPr>
      <w:ins w:id="97" w:author="Tammy Meek (NESO)" w:date="2024-11-08T09:30:00Z">
        <w:r w:rsidRPr="00443D54">
          <w:rPr>
            <w:rFonts w:ascii="Arial" w:hAnsi="Arial" w:cs="Arial"/>
            <w:sz w:val="24"/>
            <w:szCs w:val="24"/>
          </w:rPr>
          <w:t xml:space="preserve">This Section introduces and sets out the process by which (reflecting the changes implemented under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CUSC CMP434</w:t>
        </w:r>
        <w:r w:rsidRPr="00443D54">
          <w:rPr>
            <w:rFonts w:ascii="Arial" w:hAnsi="Arial" w:cs="Arial"/>
            <w:sz w:val="24"/>
            <w:szCs w:val="24"/>
          </w:rPr>
          <w:t xml:space="preserve"> in respect of certain new types of applications)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for a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443D54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443D54">
          <w:rPr>
            <w:rFonts w:ascii="Arial" w:hAnsi="Arial" w:cs="Arial"/>
            <w:sz w:val="24"/>
            <w:szCs w:val="24"/>
          </w:rPr>
          <w:t>and amended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to align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43D54">
          <w:rPr>
            <w:rFonts w:ascii="Arial" w:hAnsi="Arial" w:cs="Arial"/>
            <w:sz w:val="24"/>
            <w:szCs w:val="24"/>
          </w:rPr>
          <w:t>for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443D54">
          <w:rPr>
            <w:rFonts w:ascii="Arial" w:hAnsi="Arial" w:cs="Arial"/>
            <w:sz w:val="24"/>
            <w:szCs w:val="24"/>
          </w:rPr>
          <w:t>with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approach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applied to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corresponding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sz w:val="24"/>
            <w:szCs w:val="24"/>
          </w:rPr>
          <w:t>agreements in the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Process. </w:t>
        </w:r>
      </w:ins>
    </w:p>
    <w:p w14:paraId="4CEBD248" w14:textId="77777777" w:rsidR="00A67487" w:rsidRPr="00443D54" w:rsidRDefault="00A67487" w:rsidP="00A67487">
      <w:pPr>
        <w:spacing w:after="240" w:line="240" w:lineRule="auto"/>
        <w:ind w:left="360"/>
        <w:jc w:val="both"/>
        <w:outlineLvl w:val="3"/>
        <w:rPr>
          <w:ins w:id="98" w:author="Tammy Meek (NESO)" w:date="2024-11-08T09:30:00Z"/>
          <w:rFonts w:ascii="Arial" w:hAnsi="Arial" w:cs="Arial"/>
          <w:sz w:val="24"/>
          <w:szCs w:val="24"/>
        </w:rPr>
      </w:pPr>
    </w:p>
    <w:p w14:paraId="0DEF02AE" w14:textId="77777777" w:rsidR="00A67487" w:rsidRPr="00443D54" w:rsidRDefault="00A67487" w:rsidP="00A67487">
      <w:pPr>
        <w:pStyle w:val="ListParagraph"/>
        <w:numPr>
          <w:ilvl w:val="1"/>
          <w:numId w:val="35"/>
        </w:numPr>
        <w:spacing w:after="0" w:line="240" w:lineRule="auto"/>
        <w:ind w:left="1134" w:hanging="1134"/>
        <w:jc w:val="both"/>
        <w:outlineLvl w:val="3"/>
        <w:rPr>
          <w:ins w:id="99" w:author="Tammy Meek (NESO)" w:date="2024-11-08T09:30:00Z"/>
          <w:rFonts w:ascii="Arial" w:eastAsia="Times New Roman" w:hAnsi="Arial" w:cs="Arial"/>
          <w:sz w:val="24"/>
          <w:szCs w:val="24"/>
        </w:rPr>
      </w:pPr>
      <w:ins w:id="100" w:author="Tammy Meek (NESO)" w:date="2024-11-08T09:30:00Z">
        <w:r w:rsidRPr="00443D54">
          <w:rPr>
            <w:rFonts w:ascii="Arial" w:hAnsi="Arial" w:cs="Arial"/>
            <w:sz w:val="24"/>
            <w:szCs w:val="24"/>
          </w:rPr>
          <w:t>This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 Gated Process for Projects with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will apply from 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CMP435 Implementation Date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. The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Arial"/>
            <w:sz w:val="24"/>
            <w:szCs w:val="24"/>
          </w:rPr>
          <w:t xml:space="preserve"> is a </w:t>
        </w:r>
        <w:proofErr w:type="gramStart"/>
        <w:r w:rsidRPr="00443D54">
          <w:rPr>
            <w:rFonts w:ascii="Arial" w:eastAsia="Times New Roman" w:hAnsi="Arial" w:cs="Arial"/>
            <w:sz w:val="24"/>
            <w:szCs w:val="24"/>
          </w:rPr>
          <w:t>one off</w:t>
        </w:r>
        <w:proofErr w:type="gramEnd"/>
        <w:r w:rsidRPr="00443D54">
          <w:rPr>
            <w:rFonts w:ascii="Arial" w:eastAsia="Times New Roman" w:hAnsi="Arial" w:cs="Arial"/>
            <w:sz w:val="24"/>
            <w:szCs w:val="24"/>
          </w:rPr>
          <w:t xml:space="preserve"> exercise to address </w:t>
        </w:r>
        <w:r w:rsidRPr="00443D54">
          <w:rPr>
            <w:rFonts w:ascii="Arial" w:eastAsia="Times New Roman" w:hAnsi="Arial" w:cs="Arial"/>
            <w:b/>
            <w:bCs/>
            <w:sz w:val="24"/>
            <w:szCs w:val="24"/>
          </w:rPr>
          <w:t>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. Once given the status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Existing</w:t>
        </w:r>
        <w:r w:rsidRPr="00443D54">
          <w:rPr>
            <w:rFonts w:ascii="Arial" w:hAnsi="Arial" w:cs="Arial"/>
            <w:sz w:val="24"/>
            <w:szCs w:val="24"/>
          </w:rPr>
          <w:t xml:space="preserve">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443D54">
          <w:rPr>
            <w:rFonts w:ascii="Arial" w:hAnsi="Arial" w:cs="Arial"/>
            <w:sz w:val="24"/>
            <w:szCs w:val="24"/>
          </w:rPr>
          <w:t xml:space="preserve"> and amended accordingly they will be treated as, as appropriate,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1 Agreements</w:t>
        </w:r>
        <w:r w:rsidRPr="00443D54">
          <w:rPr>
            <w:rFonts w:ascii="Arial" w:hAnsi="Arial" w:cs="Arial"/>
            <w:sz w:val="24"/>
            <w:szCs w:val="24"/>
          </w:rPr>
          <w:t xml:space="preserve"> or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Gate 2 Agreements</w:t>
        </w:r>
        <w:r w:rsidRPr="00443D54">
          <w:rPr>
            <w:rFonts w:ascii="Arial" w:hAnsi="Arial" w:cs="Arial"/>
            <w:sz w:val="24"/>
            <w:szCs w:val="24"/>
          </w:rPr>
          <w:t xml:space="preserve"> in terms of the ongoing processes, </w:t>
        </w:r>
        <w:proofErr w:type="gramStart"/>
        <w:r w:rsidRPr="00443D54">
          <w:rPr>
            <w:rFonts w:ascii="Arial" w:hAnsi="Arial" w:cs="Arial"/>
            <w:sz w:val="24"/>
            <w:szCs w:val="24"/>
          </w:rPr>
          <w:t>rights</w:t>
        </w:r>
        <w:proofErr w:type="gramEnd"/>
        <w:r w:rsidRPr="00443D54">
          <w:rPr>
            <w:rFonts w:ascii="Arial" w:hAnsi="Arial" w:cs="Arial"/>
            <w:sz w:val="24"/>
            <w:szCs w:val="24"/>
          </w:rPr>
          <w:t xml:space="preserve"> and obligations in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 xml:space="preserve">CUSC </w:t>
        </w:r>
        <w:r w:rsidRPr="00443D54">
          <w:rPr>
            <w:rFonts w:ascii="Arial" w:hAnsi="Arial" w:cs="Arial"/>
            <w:sz w:val="24"/>
            <w:szCs w:val="24"/>
          </w:rPr>
          <w:t xml:space="preserve">(as modified on the implementation of </w:t>
        </w:r>
        <w:r w:rsidRPr="00443D54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443D54">
          <w:rPr>
            <w:rFonts w:ascii="Arial" w:hAnsi="Arial" w:cs="Arial"/>
            <w:sz w:val="24"/>
            <w:szCs w:val="24"/>
          </w:rPr>
          <w:t>).</w:t>
        </w:r>
      </w:ins>
    </w:p>
    <w:p w14:paraId="25467D9E" w14:textId="77777777" w:rsidR="00A67487" w:rsidRPr="00443D54" w:rsidRDefault="00A67487" w:rsidP="00A67487">
      <w:pPr>
        <w:spacing w:before="120" w:after="0" w:line="240" w:lineRule="auto"/>
        <w:ind w:left="360"/>
        <w:jc w:val="both"/>
        <w:outlineLvl w:val="3"/>
        <w:rPr>
          <w:ins w:id="101" w:author="Tammy Meek (NESO)" w:date="2024-11-08T09:30:00Z"/>
          <w:rFonts w:ascii="Arial" w:eastAsia="Times New Roman" w:hAnsi="Arial" w:cs="Arial"/>
          <w:sz w:val="24"/>
          <w:szCs w:val="24"/>
        </w:rPr>
      </w:pPr>
    </w:p>
    <w:p w14:paraId="1C4DD6EA" w14:textId="77777777" w:rsidR="00A67487" w:rsidRPr="00443D54" w:rsidRDefault="00A67487" w:rsidP="00A67487">
      <w:pPr>
        <w:pStyle w:val="ListParagraph"/>
        <w:numPr>
          <w:ilvl w:val="1"/>
          <w:numId w:val="35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2" w:author="Tammy Meek (NESO)" w:date="2024-11-08T09:30:00Z"/>
          <w:rFonts w:ascii="Arial" w:hAnsi="Arial" w:cs="Arial"/>
          <w:sz w:val="24"/>
          <w:szCs w:val="24"/>
        </w:rPr>
      </w:pPr>
      <w:ins w:id="103" w:author="Tammy Meek (NESO)" w:date="2024-11-08T09:30:00Z"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The elements of the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will apply during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 where and to the extent expressly referred to in this </w:t>
        </w:r>
        <w:r w:rsidRPr="00443D54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Pr="00443D54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713A918B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4" w:author="Tammy Meek (NESO)" w:date="2024-11-08T09:30:00Z"/>
          <w:rFonts w:ascii="Arial" w:hAnsi="Arial" w:cs="Arial"/>
          <w:sz w:val="24"/>
          <w:szCs w:val="24"/>
        </w:rPr>
      </w:pPr>
    </w:p>
    <w:p w14:paraId="6EEE66B9" w14:textId="77777777" w:rsidR="00FD7D8B" w:rsidRPr="003E2EE9" w:rsidRDefault="00FD7D8B" w:rsidP="00A67487">
      <w:pPr>
        <w:pStyle w:val="ListParagraph"/>
        <w:numPr>
          <w:ilvl w:val="1"/>
          <w:numId w:val="35"/>
        </w:num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05" w:author="Tammy Meek (NESO)" w:date="2024-11-08T09:30:00Z"/>
          <w:rFonts w:ascii="Arial" w:hAnsi="Arial" w:cs="Arial"/>
          <w:sz w:val="24"/>
          <w:szCs w:val="24"/>
        </w:rPr>
      </w:pPr>
      <w:ins w:id="106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Gated Process for Projects with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comprises of the following key activities: </w:t>
        </w:r>
      </w:ins>
    </w:p>
    <w:p w14:paraId="4AE7B055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07" w:author="Tammy Meek (NESO)" w:date="2024-11-08T09:30:00Z"/>
          <w:rFonts w:ascii="Arial" w:hAnsi="Arial" w:cs="Arial"/>
          <w:sz w:val="24"/>
          <w:szCs w:val="24"/>
        </w:rPr>
      </w:pPr>
    </w:p>
    <w:p w14:paraId="356480BA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8" w:author="Tammy Meek (NESO)" w:date="2024-11-08T09:30:00Z"/>
          <w:rFonts w:ascii="Arial" w:hAnsi="Arial" w:cs="Arial"/>
          <w:b/>
          <w:bCs/>
          <w:sz w:val="24"/>
          <w:szCs w:val="24"/>
        </w:rPr>
      </w:pPr>
      <w:ins w:id="109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 xml:space="preserve">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Window </w:t>
        </w:r>
        <w:r w:rsidRPr="003E2EE9">
          <w:rPr>
            <w:rFonts w:ascii="Arial" w:hAnsi="Arial" w:cs="Arial"/>
            <w:sz w:val="24"/>
            <w:szCs w:val="24"/>
          </w:rPr>
          <w:t>for submitting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>(including reduction in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3E2EE9">
          <w:rPr>
            <w:rFonts w:ascii="Arial" w:hAnsi="Arial" w:cs="Arial"/>
            <w:sz w:val="24"/>
            <w:szCs w:val="24"/>
          </w:rPr>
          <w:t>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3E2EE9">
          <w:rPr>
            <w:rFonts w:ascii="Arial" w:hAnsi="Arial" w:cs="Arial"/>
            <w:sz w:val="24"/>
            <w:szCs w:val="24"/>
          </w:rPr>
          <w:t>and request for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BAB1CDC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0" w:author="Tammy Meek (NESO)" w:date="2024-11-08T09:30:00Z"/>
          <w:rFonts w:ascii="Arial" w:hAnsi="Arial" w:cs="Arial"/>
          <w:b/>
          <w:bCs/>
          <w:sz w:val="24"/>
          <w:szCs w:val="24"/>
        </w:rPr>
      </w:pPr>
      <w:ins w:id="111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where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1 Notification </w:t>
        </w:r>
        <w:r w:rsidRPr="003E2EE9">
          <w:rPr>
            <w:rFonts w:ascii="Arial" w:hAnsi="Arial" w:cs="Arial"/>
            <w:sz w:val="24"/>
            <w:szCs w:val="24"/>
          </w:rPr>
          <w:t xml:space="preserve">is </w:t>
        </w:r>
        <w:proofErr w:type="gramStart"/>
        <w:r w:rsidRPr="003E2EE9">
          <w:rPr>
            <w:rFonts w:ascii="Arial" w:hAnsi="Arial" w:cs="Arial"/>
            <w:sz w:val="24"/>
            <w:szCs w:val="24"/>
          </w:rPr>
          <w:t>provided</w:t>
        </w:r>
        <w:proofErr w:type="gramEnd"/>
        <w:r w:rsidRPr="003E2EE9">
          <w:rPr>
            <w:rFonts w:ascii="Arial" w:hAnsi="Arial" w:cs="Arial"/>
            <w:sz w:val="24"/>
            <w:szCs w:val="24"/>
          </w:rPr>
          <w:t xml:space="preserve"> or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3E2EE9">
          <w:rPr>
            <w:rFonts w:ascii="Arial" w:hAnsi="Arial" w:cs="Arial"/>
            <w:sz w:val="24"/>
            <w:szCs w:val="24"/>
          </w:rPr>
          <w:t>is not made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within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 </w:t>
        </w:r>
        <w:r w:rsidRPr="003E2EE9">
          <w:rPr>
            <w:rFonts w:ascii="Arial" w:hAnsi="Arial" w:cs="Arial"/>
            <w:sz w:val="24"/>
            <w:szCs w:val="24"/>
          </w:rPr>
          <w:t>will be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3E2EE9">
          <w:rPr>
            <w:rFonts w:ascii="Arial" w:hAnsi="Arial" w:cs="Arial"/>
            <w:sz w:val="24"/>
            <w:szCs w:val="24"/>
          </w:rPr>
          <w:t xml:space="preserve">and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ATVs </w:t>
        </w:r>
        <w:r w:rsidRPr="003E2EE9">
          <w:rPr>
            <w:rFonts w:ascii="Arial" w:hAnsi="Arial" w:cs="Arial"/>
            <w:sz w:val="24"/>
            <w:szCs w:val="24"/>
          </w:rPr>
          <w:t>issued</w:t>
        </w:r>
      </w:ins>
    </w:p>
    <w:p w14:paraId="1E7F1418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2" w:author="Tammy Meek (NESO)" w:date="2024-11-08T09:30:00Z"/>
          <w:rFonts w:ascii="Arial" w:hAnsi="Arial" w:cs="Arial"/>
          <w:b/>
          <w:bCs/>
          <w:sz w:val="24"/>
          <w:szCs w:val="24"/>
        </w:rPr>
      </w:pPr>
      <w:ins w:id="113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>Assessment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(to establish it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>)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0C328D0D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4" w:author="Tammy Meek (NESO)" w:date="2024-11-08T09:30:00Z"/>
          <w:rFonts w:ascii="Arial" w:hAnsi="Arial" w:cs="Arial"/>
          <w:b/>
          <w:bCs/>
          <w:sz w:val="24"/>
          <w:szCs w:val="24"/>
        </w:rPr>
      </w:pPr>
      <w:ins w:id="115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  <w:r w:rsidRPr="003E2EE9">
          <w:rPr>
            <w:rFonts w:ascii="Arial" w:hAnsi="Arial" w:cs="Arial"/>
            <w:sz w:val="24"/>
            <w:szCs w:val="24"/>
          </w:rPr>
          <w:t>for those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Projects </w:t>
        </w:r>
        <w:r w:rsidRPr="003E2EE9">
          <w:rPr>
            <w:rFonts w:ascii="Arial" w:hAnsi="Arial" w:cs="Arial"/>
            <w:sz w:val="24"/>
            <w:szCs w:val="24"/>
          </w:rPr>
          <w:t>who have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>submitted an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3E2EE9">
          <w:rPr>
            <w:rFonts w:ascii="Arial" w:hAnsi="Arial" w:cs="Arial"/>
            <w:sz w:val="24"/>
            <w:szCs w:val="24"/>
          </w:rPr>
          <w:t xml:space="preserve">which is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3E2EE9">
          <w:rPr>
            <w:rFonts w:ascii="Arial" w:hAnsi="Arial" w:cs="Arial"/>
            <w:sz w:val="24"/>
            <w:szCs w:val="24"/>
          </w:rPr>
          <w:t xml:space="preserve"> (such process will include checks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Declarations</w:t>
        </w:r>
        <w:r w:rsidRPr="003E2EE9">
          <w:rPr>
            <w:rFonts w:ascii="Arial" w:hAnsi="Arial" w:cs="Arial"/>
            <w:sz w:val="24"/>
            <w:szCs w:val="24"/>
          </w:rPr>
          <w:t xml:space="preserve">, assessment against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3E2EE9">
          <w:rPr>
            <w:rFonts w:ascii="Arial" w:hAnsi="Arial" w:cs="Arial"/>
            <w:sz w:val="24"/>
            <w:szCs w:val="24"/>
          </w:rPr>
          <w:t>and whether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3E2EE9">
          <w:rPr>
            <w:rFonts w:ascii="Arial" w:hAnsi="Arial" w:cs="Arial"/>
            <w:sz w:val="24"/>
            <w:szCs w:val="24"/>
          </w:rPr>
          <w:t>is available)</w:t>
        </w:r>
      </w:ins>
    </w:p>
    <w:p w14:paraId="0A59E545" w14:textId="77777777" w:rsidR="00FD7D8B" w:rsidRPr="003E2EE9" w:rsidRDefault="00FD7D8B" w:rsidP="00FD7D8B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16" w:author="Tammy Meek (NESO)" w:date="2024-11-08T09:30:00Z"/>
          <w:rFonts w:ascii="Arial" w:hAnsi="Arial" w:cs="Arial"/>
          <w:b/>
          <w:bCs/>
          <w:sz w:val="24"/>
          <w:szCs w:val="24"/>
        </w:rPr>
      </w:pPr>
      <w:ins w:id="117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E2EE9">
          <w:rPr>
            <w:rFonts w:ascii="Arial" w:hAnsi="Arial" w:cs="Arial"/>
            <w:sz w:val="24"/>
            <w:szCs w:val="24"/>
          </w:rPr>
          <w:t>for a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given status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Existing Agreements </w:t>
        </w:r>
        <w:r w:rsidRPr="003E2EE9">
          <w:rPr>
            <w:rFonts w:ascii="Arial" w:hAnsi="Arial" w:cs="Arial"/>
            <w:sz w:val="24"/>
            <w:szCs w:val="24"/>
          </w:rPr>
          <w:t>following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Gated Design Process </w:t>
        </w:r>
        <w:r w:rsidRPr="003E2EE9">
          <w:rPr>
            <w:rFonts w:ascii="Arial" w:hAnsi="Arial" w:cs="Arial"/>
            <w:sz w:val="24"/>
            <w:szCs w:val="24"/>
          </w:rPr>
          <w:t>and issue of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Gate 2 Modification Offers </w:t>
        </w:r>
        <w:r w:rsidRPr="003E2EE9">
          <w:rPr>
            <w:rFonts w:ascii="Arial" w:hAnsi="Arial" w:cs="Arial"/>
            <w:sz w:val="24"/>
            <w:szCs w:val="24"/>
          </w:rPr>
          <w:t>(including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3E2EE9">
          <w:rPr>
            <w:rFonts w:ascii="Arial" w:hAnsi="Arial" w:cs="Arial"/>
            <w:sz w:val="24"/>
            <w:szCs w:val="24"/>
          </w:rPr>
          <w:t>)</w:t>
        </w:r>
      </w:ins>
    </w:p>
    <w:p w14:paraId="35BD4EBA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18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A81F410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09" w:hanging="709"/>
        <w:jc w:val="both"/>
        <w:rPr>
          <w:ins w:id="119" w:author="Tammy Meek (NESO)" w:date="2024-11-08T09:30:00Z"/>
          <w:rFonts w:ascii="Arial" w:hAnsi="Arial" w:cs="Arial"/>
          <w:b/>
          <w:bCs/>
          <w:sz w:val="24"/>
          <w:szCs w:val="24"/>
        </w:rPr>
      </w:pPr>
      <w:ins w:id="120" w:author="Tammy Meek (NESO)" w:date="2024-11-08T09:30:00Z">
        <w:r w:rsidRPr="003E2EE9">
          <w:rPr>
            <w:rFonts w:ascii="Arial" w:hAnsi="Arial" w:cs="Arial"/>
            <w:b/>
            <w:bCs/>
            <w:sz w:val="24"/>
            <w:szCs w:val="24"/>
          </w:rPr>
          <w:tab/>
        </w:r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EA Timetable </w:t>
        </w:r>
        <w:r w:rsidRPr="003E2EE9">
          <w:rPr>
            <w:rFonts w:ascii="Arial" w:hAnsi="Arial" w:cs="Arial"/>
            <w:sz w:val="24"/>
            <w:szCs w:val="24"/>
          </w:rPr>
          <w:t xml:space="preserve">shall be published by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E2EE9">
          <w:rPr>
            <w:rFonts w:ascii="Arial" w:hAnsi="Arial" w:cs="Arial"/>
            <w:sz w:val="24"/>
            <w:szCs w:val="24"/>
          </w:rPr>
          <w:t>as soon as practicable and with prior notice of the start date of 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 Window.</w:t>
        </w:r>
      </w:ins>
    </w:p>
    <w:p w14:paraId="267CD006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21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22" w:author="Tammy Meek (NESO)" w:date="2024-11-08T09:30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</w:ins>
    </w:p>
    <w:p w14:paraId="1D45313A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1134" w:hanging="1134"/>
        <w:jc w:val="both"/>
        <w:rPr>
          <w:ins w:id="123" w:author="Tammy Meek (NESO)" w:date="2024-11-08T09:30:00Z"/>
          <w:rFonts w:ascii="Arial" w:hAnsi="Arial" w:cs="Arial"/>
          <w:sz w:val="24"/>
          <w:szCs w:val="24"/>
        </w:rPr>
      </w:pPr>
    </w:p>
    <w:p w14:paraId="027E36A5" w14:textId="77777777" w:rsidR="00A67487" w:rsidRPr="00B779D4" w:rsidRDefault="00A67487" w:rsidP="00A67487">
      <w:pPr>
        <w:pStyle w:val="ListParagraph"/>
        <w:numPr>
          <w:ilvl w:val="1"/>
          <w:numId w:val="35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24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25" w:author="Tammy Meek (NESO)" w:date="2024-11-08T09:30:00Z">
        <w:r w:rsidRPr="00B779D4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B779D4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F0310BD" w14:textId="77777777" w:rsidR="00A67487" w:rsidRPr="003B7F6A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26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27" w:author="Tammy Meek (NESO)" w:date="2024-11-08T09:30:00Z"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ab/>
        </w:r>
        <w:r w:rsidRPr="003B7F6A">
          <w:rPr>
            <w:rFonts w:ascii="Arial" w:eastAsia="Times New Roman" w:hAnsi="Arial" w:cs="Times New Roman"/>
            <w:sz w:val="24"/>
            <w:szCs w:val="24"/>
          </w:rPr>
          <w:t>Agreements of the following types entered into between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The Company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and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>prior to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Cut Off Date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where the connection to and/or use of system or right for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to be 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>Energised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 in each case provided for under these has not yet happened are</w:t>
        </w:r>
        <w:r w:rsidRPr="003B7F6A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3B7F6A">
          <w:rPr>
            <w:rFonts w:ascii="Arial" w:eastAsia="Times New Roman" w:hAnsi="Arial" w:cs="Times New Roman"/>
            <w:sz w:val="24"/>
            <w:szCs w:val="24"/>
          </w:rPr>
          <w:t xml:space="preserve">for the purposes of this Section 18. </w:t>
        </w:r>
      </w:ins>
    </w:p>
    <w:p w14:paraId="73A5F05C" w14:textId="77777777" w:rsidR="00A67487" w:rsidRPr="00B779D4" w:rsidRDefault="00A67487" w:rsidP="00A67487">
      <w:pPr>
        <w:tabs>
          <w:tab w:val="center" w:pos="4153"/>
          <w:tab w:val="right" w:pos="8306"/>
        </w:tabs>
        <w:spacing w:after="0" w:line="240" w:lineRule="auto"/>
        <w:ind w:left="1418" w:hanging="709"/>
        <w:jc w:val="both"/>
        <w:rPr>
          <w:ins w:id="128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129" w:author="Tammy Meek (NESO)" w:date="2024-11-08T09:30:00Z">
        <w:r w:rsidRPr="00B779D4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4002F820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0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31" w:author="Tammy Meek (NESO)" w:date="2024-11-08T09:30:00Z"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) with a directly connected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This includes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 where the application is triggered by 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>but not where the application is not triggered by</w:t>
        </w:r>
        <w:r w:rsidRPr="00BA11A1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Stations</w:t>
        </w:r>
        <w:r w:rsidRPr="00BA11A1">
          <w:rPr>
            <w:rFonts w:ascii="Arial" w:eastAsia="Times New Roman" w:hAnsi="Arial" w:cs="Times New Roman"/>
            <w:sz w:val="24"/>
            <w:szCs w:val="24"/>
          </w:rPr>
          <w:t xml:space="preserve">.    </w:t>
        </w:r>
        <w:r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4CF5C375" w14:textId="77777777" w:rsidR="00A67487" w:rsidRPr="000C5F08" w:rsidRDefault="00A67487" w:rsidP="00A67487">
      <w:p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2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0B58458F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3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34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the associated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regardless of the size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471418F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35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17ECF726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6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37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78D22B5E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38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31D6A8B0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39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40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an already connected/operational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Connection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(including in the case of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Grid Supply Points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any such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triggered by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). </w:t>
        </w:r>
      </w:ins>
    </w:p>
    <w:p w14:paraId="13124560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41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3EFC3AC2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2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43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Bilateral Embedded Generation Agreement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a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Construction Agreement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D66F7DF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44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22400639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5" w:author="Tammy Meek (NESO)" w:date="2024-11-08T09:30:00Z"/>
          <w:rFonts w:ascii="Arial" w:eastAsia="Times New Roman" w:hAnsi="Arial" w:cs="Arial"/>
          <w:sz w:val="24"/>
          <w:szCs w:val="24"/>
        </w:rPr>
      </w:pPr>
      <w:ins w:id="146" w:author="Tammy Meek (NESO)" w:date="2024-11-08T09:30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for an already operational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but where there is a variation to that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a live/ongoing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Modification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0D3B74E1" w14:textId="77777777" w:rsidR="00A67487" w:rsidRPr="000C5F08" w:rsidRDefault="00A67487" w:rsidP="00A67487">
      <w:pPr>
        <w:pStyle w:val="ListParagraph"/>
        <w:tabs>
          <w:tab w:val="left" w:pos="709"/>
        </w:tabs>
        <w:ind w:left="1276" w:hanging="1276"/>
        <w:rPr>
          <w:ins w:id="147" w:author="Tammy Meek (NESO)" w:date="2024-11-08T09:30:00Z"/>
          <w:rFonts w:ascii="Arial" w:eastAsia="Times New Roman" w:hAnsi="Arial" w:cs="Arial"/>
          <w:b/>
          <w:bCs/>
          <w:sz w:val="24"/>
          <w:szCs w:val="24"/>
        </w:rPr>
      </w:pPr>
    </w:p>
    <w:p w14:paraId="3CFF89BF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center" w:pos="4153"/>
          <w:tab w:val="right" w:pos="8306"/>
        </w:tabs>
        <w:spacing w:after="0" w:line="240" w:lineRule="auto"/>
        <w:ind w:left="1276" w:hanging="1276"/>
        <w:jc w:val="both"/>
        <w:rPr>
          <w:ins w:id="148" w:author="Tammy Meek (NESO)" w:date="2024-11-08T09:30:00Z"/>
          <w:rFonts w:ascii="Arial" w:hAnsi="Arial" w:cs="Arial"/>
          <w:sz w:val="24"/>
          <w:szCs w:val="24"/>
        </w:rPr>
      </w:pPr>
      <w:ins w:id="149" w:author="Tammy Meek (NESO)" w:date="2024-11-08T09:30:00Z">
        <w:r w:rsidRPr="000C5F08">
          <w:rPr>
            <w:rFonts w:ascii="Arial" w:eastAsia="Times New Roman" w:hAnsi="Arial" w:cs="Arial"/>
            <w:b/>
            <w:bCs/>
            <w:sz w:val="24"/>
            <w:szCs w:val="24"/>
          </w:rPr>
          <w:t>For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 the avoidance of doubt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,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Bilateral Connection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(or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 xml:space="preserve">Modification 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or variation to it) with an owner/operator of a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and any associated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are not </w:t>
        </w:r>
        <w:r w:rsidRPr="000C5F08">
          <w:rPr>
            <w:rStyle w:val="cf01"/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Style w:val="cf01"/>
            <w:rFonts w:ascii="Arial" w:hAnsi="Arial" w:cs="Arial"/>
            <w:sz w:val="24"/>
            <w:szCs w:val="24"/>
          </w:rPr>
          <w:t xml:space="preserve"> where such agreements are 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triggered by one or more </w:t>
        </w:r>
        <w:r w:rsidRPr="000C5F08">
          <w:rPr>
            <w:rFonts w:ascii="Arial" w:eastAsia="Times New Roman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32542C18" w14:textId="77777777" w:rsidR="00A67487" w:rsidRDefault="00A67487" w:rsidP="00A67487">
      <w:pPr>
        <w:pStyle w:val="ListParagraph"/>
        <w:rPr>
          <w:ins w:id="150" w:author="Tammy Meek (NESO)" w:date="2024-11-08T09:30:00Z"/>
        </w:rPr>
      </w:pPr>
    </w:p>
    <w:p w14:paraId="622C680A" w14:textId="77777777" w:rsidR="00A67487" w:rsidRPr="000C5F08" w:rsidRDefault="00A67487" w:rsidP="00A67487">
      <w:pPr>
        <w:pStyle w:val="ListParagraph"/>
        <w:numPr>
          <w:ilvl w:val="1"/>
          <w:numId w:val="35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51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52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In order for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that relate to one or more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to apply for the status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in respect of such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Projects</w:t>
        </w:r>
        <w:r w:rsidRPr="000C5F08">
          <w:rPr>
            <w:rFonts w:ascii="Arial" w:hAnsi="Arial" w:cs="Arial"/>
            <w:sz w:val="24"/>
            <w:szCs w:val="24"/>
          </w:rPr>
          <w:t xml:space="preserve">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 xml:space="preserve">must submit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in respect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the applicable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which Is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0C5F08">
          <w:rPr>
            <w:rFonts w:ascii="Arial" w:hAnsi="Arial" w:cs="Arial"/>
            <w:sz w:val="24"/>
            <w:szCs w:val="24"/>
          </w:rPr>
          <w:t>within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CA020DF" w14:textId="77777777" w:rsidR="00A67487" w:rsidRPr="000C5F08" w:rsidRDefault="00A67487" w:rsidP="00A67487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53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0619F1AB" w14:textId="77777777" w:rsidR="00A67487" w:rsidRPr="000C5F08" w:rsidRDefault="00A67487" w:rsidP="00A67487">
      <w:pPr>
        <w:pStyle w:val="ListParagraph"/>
        <w:numPr>
          <w:ilvl w:val="1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54" w:author="Tammy Meek (NESO)" w:date="2024-11-08T09:30:00Z"/>
          <w:rFonts w:ascii="Arial" w:eastAsia="Times New Roman" w:hAnsi="Arial" w:cs="Times New Roman"/>
          <w:b/>
          <w:sz w:val="24"/>
          <w:szCs w:val="20"/>
        </w:rPr>
      </w:pPr>
      <w:ins w:id="155" w:author="Tammy Meek (NESO)" w:date="2024-11-08T09:30:00Z"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Where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is not submitted within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is not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Effective 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or,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sends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Notification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during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Window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be given the status of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Existing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and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will notify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accordingly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as soon as reasonably practicable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Gated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lastRenderedPageBreak/>
          <w:t>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unless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decides to terminate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for a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(in which case the current provisions regarding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Cancellation Charge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Final Sums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apply) the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ATV 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>process below will be followe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d. </w:t>
        </w:r>
      </w:ins>
    </w:p>
    <w:p w14:paraId="2C58DAC1" w14:textId="77777777" w:rsidR="00A67487" w:rsidRPr="000C5F08" w:rsidRDefault="00A67487" w:rsidP="00A67487">
      <w:pPr>
        <w:pStyle w:val="ListParagraph"/>
        <w:rPr>
          <w:ins w:id="156" w:author="Tammy Meek (NESO)" w:date="2024-11-08T09:30:00Z"/>
          <w:rFonts w:ascii="Arial" w:eastAsia="Times New Roman" w:hAnsi="Arial" w:cs="Times New Roman"/>
          <w:b/>
          <w:sz w:val="24"/>
          <w:szCs w:val="20"/>
        </w:rPr>
      </w:pPr>
    </w:p>
    <w:p w14:paraId="67CCE957" w14:textId="77777777" w:rsidR="00A67487" w:rsidRDefault="00A67487" w:rsidP="00A67487">
      <w:pPr>
        <w:pStyle w:val="ListParagraph"/>
        <w:numPr>
          <w:ilvl w:val="1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57" w:author="Tammy Meek (NESO)" w:date="2024-11-08T09:30:00Z"/>
          <w:rFonts w:ascii="Arial" w:hAnsi="Arial" w:cs="Arial"/>
          <w:sz w:val="24"/>
          <w:szCs w:val="24"/>
        </w:rPr>
      </w:pPr>
      <w:ins w:id="158" w:author="Tammy Meek (NESO)" w:date="2024-11-08T09:30:00Z">
        <w:r w:rsidRPr="000C5F08">
          <w:rPr>
            <w:rFonts w:ascii="Arial" w:eastAsia="Times New Roman" w:hAnsi="Arial" w:cs="Times New Roman"/>
            <w:b/>
            <w:sz w:val="24"/>
            <w:szCs w:val="20"/>
          </w:rPr>
          <w:t xml:space="preserve">EA Request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Process</w:t>
        </w:r>
        <w:r w:rsidRPr="000C5F08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B209688" w14:textId="77777777" w:rsidR="00A67487" w:rsidRPr="000C5F08" w:rsidRDefault="00A67487" w:rsidP="00A67487">
      <w:pPr>
        <w:pStyle w:val="ListParagraph"/>
        <w:rPr>
          <w:ins w:id="159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6C3BB6C5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60" w:author="Tammy Meek (NESO)" w:date="2024-11-08T09:30:00Z"/>
          <w:rFonts w:ascii="Arial" w:hAnsi="Arial" w:cs="Arial"/>
          <w:b/>
          <w:bCs/>
          <w:sz w:val="24"/>
          <w:szCs w:val="24"/>
        </w:rPr>
      </w:pPr>
      <w:ins w:id="161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be submitted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by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0C5F08">
          <w:rPr>
            <w:rFonts w:ascii="Arial" w:hAnsi="Arial" w:cs="Arial"/>
            <w:sz w:val="24"/>
            <w:szCs w:val="24"/>
          </w:rPr>
          <w:t xml:space="preserve">in respect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Window</w:t>
        </w:r>
        <w:r w:rsidRPr="000C5F08">
          <w:rPr>
            <w:rFonts w:ascii="Arial" w:hAnsi="Arial" w:cs="Arial"/>
            <w:sz w:val="24"/>
            <w:szCs w:val="24"/>
          </w:rPr>
          <w:t xml:space="preserve">.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can ask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but other than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0C5F08">
          <w:rPr>
            <w:rFonts w:ascii="Arial" w:hAnsi="Arial" w:cs="Arial"/>
            <w:sz w:val="24"/>
            <w:szCs w:val="24"/>
          </w:rPr>
          <w:t xml:space="preserve"> and as provided for at Paragraph 18.8.6 no other changes to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can be requested through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49DF9BD3" w14:textId="77777777" w:rsidR="00A67487" w:rsidRPr="000C5F08" w:rsidRDefault="00A67487" w:rsidP="00A67487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rPr>
          <w:ins w:id="162" w:author="Tammy Meek (NESO)" w:date="2024-11-08T09:30:00Z"/>
          <w:rFonts w:ascii="Arial" w:hAnsi="Arial" w:cs="Arial"/>
          <w:b/>
          <w:bCs/>
          <w:sz w:val="24"/>
          <w:szCs w:val="24"/>
        </w:rPr>
      </w:pPr>
      <w:ins w:id="163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269DC06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64" w:author="Tammy Meek (NESO)" w:date="2024-11-08T09:30:00Z"/>
          <w:rFonts w:ascii="Arial" w:hAnsi="Arial" w:cs="Arial"/>
          <w:b/>
          <w:bCs/>
          <w:sz w:val="24"/>
          <w:szCs w:val="24"/>
        </w:rPr>
      </w:pPr>
      <w:ins w:id="165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>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(other than one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proofErr w:type="gramStart"/>
        <w:r w:rsidRPr="000C5F08">
          <w:rPr>
            <w:rFonts w:ascii="Arial" w:hAnsi="Arial" w:cs="Arial"/>
            <w:b/>
            <w:bCs/>
            <w:sz w:val="24"/>
            <w:szCs w:val="24"/>
          </w:rPr>
          <w:t>Advancement</w:t>
        </w:r>
        <w:proofErr w:type="gramEnd"/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or which is in respect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Transitional Agreements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shall be deemed to be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 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but neither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Modification Application </w:t>
        </w:r>
        <w:r w:rsidRPr="000C5F08">
          <w:rPr>
            <w:rFonts w:ascii="Arial" w:hAnsi="Arial" w:cs="Arial"/>
            <w:sz w:val="24"/>
            <w:szCs w:val="24"/>
          </w:rPr>
          <w:t>nor a fee 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is required.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522A9B02" w14:textId="77777777" w:rsidR="00A67487" w:rsidRPr="000C5F08" w:rsidRDefault="00A67487" w:rsidP="00A67487">
      <w:pPr>
        <w:pStyle w:val="ListParagraph"/>
        <w:rPr>
          <w:ins w:id="166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47898AD8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67" w:author="Tammy Meek (NESO)" w:date="2024-11-08T09:30:00Z"/>
          <w:rFonts w:ascii="Arial" w:hAnsi="Arial" w:cs="Arial"/>
          <w:sz w:val="24"/>
          <w:szCs w:val="24"/>
        </w:rPr>
      </w:pPr>
      <w:ins w:id="168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>which is seeking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or an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in respect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Transitional Agreements </w:t>
        </w:r>
        <w:r w:rsidRPr="000C5F08">
          <w:rPr>
            <w:rFonts w:ascii="Arial" w:hAnsi="Arial" w:cs="Arial"/>
            <w:sz w:val="24"/>
            <w:szCs w:val="24"/>
          </w:rPr>
          <w:t>will require both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>and a fee for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. In this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</w:t>
        </w:r>
        <w:r w:rsidRPr="000C5F08">
          <w:rPr>
            <w:rFonts w:ascii="Arial" w:hAnsi="Arial" w:cs="Arial"/>
            <w:sz w:val="24"/>
            <w:szCs w:val="24"/>
          </w:rPr>
          <w:t>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will constitute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2A068A0" w14:textId="77777777" w:rsidR="00A67487" w:rsidRPr="000C5F08" w:rsidRDefault="00A67487" w:rsidP="00A67487">
      <w:pPr>
        <w:pStyle w:val="ListParagraph"/>
        <w:rPr>
          <w:ins w:id="169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EDA61AB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0" w:author="Tammy Meek (NESO)" w:date="2024-11-08T09:30:00Z"/>
          <w:rFonts w:ascii="Arial" w:hAnsi="Arial" w:cs="Arial"/>
          <w:sz w:val="24"/>
          <w:szCs w:val="24"/>
        </w:rPr>
      </w:pPr>
      <w:ins w:id="171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To be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0C5F08">
          <w:rPr>
            <w:rFonts w:ascii="Arial" w:hAnsi="Arial" w:cs="Arial"/>
            <w:sz w:val="24"/>
            <w:szCs w:val="24"/>
          </w:rPr>
          <w:t xml:space="preserve">,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which has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0C5F08">
          <w:rPr>
            <w:rFonts w:ascii="Arial" w:hAnsi="Arial" w:cs="Arial"/>
            <w:sz w:val="24"/>
            <w:szCs w:val="24"/>
          </w:rPr>
          <w:t xml:space="preserve"> and associated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 Power Station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0C5F08">
          <w:rPr>
            <w:rFonts w:ascii="Arial" w:hAnsi="Arial" w:cs="Arial"/>
            <w:sz w:val="24"/>
            <w:szCs w:val="24"/>
          </w:rPr>
          <w:t xml:space="preserve"> will also require that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submits 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0C5F08">
          <w:rPr>
            <w:rFonts w:ascii="Arial" w:hAnsi="Arial" w:cs="Arial"/>
            <w:sz w:val="24"/>
            <w:szCs w:val="24"/>
          </w:rPr>
          <w:t xml:space="preserve"> within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0C5F08">
          <w:rPr>
            <w:rFonts w:ascii="Arial" w:hAnsi="Arial" w:cs="Arial"/>
            <w:sz w:val="24"/>
            <w:szCs w:val="24"/>
          </w:rPr>
          <w:t>. In such case the corresponding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 xml:space="preserve">submitted by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C5F08">
          <w:rPr>
            <w:rFonts w:ascii="Arial" w:hAnsi="Arial" w:cs="Arial"/>
            <w:sz w:val="24"/>
            <w:szCs w:val="24"/>
          </w:rPr>
          <w:t>in the category of the owner/operator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Distribution System </w:t>
        </w:r>
        <w:r w:rsidRPr="000C5F08">
          <w:rPr>
            <w:rFonts w:ascii="Arial" w:hAnsi="Arial" w:cs="Arial"/>
            <w:sz w:val="24"/>
            <w:szCs w:val="24"/>
          </w:rPr>
          <w:t>shall take the form of an acknowledgement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submitted by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Embedded Power Station </w:t>
        </w:r>
        <w:r w:rsidRPr="000C5F08">
          <w:rPr>
            <w:rFonts w:ascii="Arial" w:hAnsi="Arial" w:cs="Arial"/>
            <w:sz w:val="24"/>
            <w:szCs w:val="24"/>
          </w:rPr>
          <w:t>(including the request for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and in the case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0C5F08">
          <w:rPr>
            <w:rFonts w:ascii="Arial" w:hAnsi="Arial" w:cs="Arial"/>
            <w:sz w:val="24"/>
            <w:szCs w:val="24"/>
          </w:rPr>
          <w:t>will require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Modification Application </w:t>
        </w:r>
        <w:r w:rsidRPr="000C5F08">
          <w:rPr>
            <w:rFonts w:ascii="Arial" w:hAnsi="Arial" w:cs="Arial"/>
            <w:sz w:val="24"/>
            <w:szCs w:val="24"/>
          </w:rPr>
          <w:t xml:space="preserve">and fee).  </w:t>
        </w:r>
      </w:ins>
    </w:p>
    <w:p w14:paraId="7AE1C904" w14:textId="77777777" w:rsidR="00A67487" w:rsidRDefault="00A67487" w:rsidP="00A67487">
      <w:pPr>
        <w:pStyle w:val="ListParagraph"/>
        <w:rPr>
          <w:ins w:id="172" w:author="Tammy Meek (NESO)" w:date="2024-11-08T09:30:00Z"/>
        </w:rPr>
      </w:pPr>
    </w:p>
    <w:p w14:paraId="42E9A4E0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3" w:author="Tammy Meek (NESO)" w:date="2024-11-08T09:30:00Z"/>
          <w:rFonts w:ascii="Arial" w:hAnsi="Arial" w:cs="Arial"/>
          <w:b/>
          <w:bCs/>
          <w:sz w:val="24"/>
          <w:szCs w:val="24"/>
        </w:rPr>
      </w:pPr>
      <w:ins w:id="174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0C5F08">
          <w:rPr>
            <w:rFonts w:ascii="Arial" w:hAnsi="Arial" w:cs="Arial"/>
            <w:sz w:val="24"/>
            <w:szCs w:val="24"/>
          </w:rPr>
          <w:t xml:space="preserve"> for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for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Relevant Embedded Power </w:t>
        </w:r>
        <w:proofErr w:type="gramStart"/>
        <w:r w:rsidRPr="000C5F08">
          <w:rPr>
            <w:rFonts w:ascii="Arial" w:hAnsi="Arial" w:cs="Arial"/>
            <w:b/>
            <w:bCs/>
            <w:sz w:val="24"/>
            <w:szCs w:val="24"/>
          </w:rPr>
          <w:t>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must</w:t>
        </w:r>
        <w:proofErr w:type="gramEnd"/>
        <w:r w:rsidRPr="000C5F08">
          <w:rPr>
            <w:rFonts w:ascii="Arial" w:hAnsi="Arial" w:cs="Arial"/>
            <w:sz w:val="24"/>
            <w:szCs w:val="24"/>
          </w:rPr>
          <w:t xml:space="preserve"> be made by the 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to which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Embedded Power Station </w:t>
        </w:r>
        <w:r w:rsidRPr="000C5F08">
          <w:rPr>
            <w:rFonts w:ascii="Arial" w:hAnsi="Arial" w:cs="Arial"/>
            <w:sz w:val="24"/>
            <w:szCs w:val="24"/>
          </w:rPr>
          <w:t>is to be connected. In such case,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0C5F08">
          <w:rPr>
            <w:rFonts w:ascii="Arial" w:hAnsi="Arial" w:cs="Arial"/>
            <w:sz w:val="24"/>
            <w:szCs w:val="24"/>
          </w:rPr>
          <w:t>will include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Readiness Declaration </w:t>
        </w:r>
        <w:r w:rsidRPr="000C5F08">
          <w:rPr>
            <w:rFonts w:ascii="Arial" w:hAnsi="Arial" w:cs="Arial"/>
            <w:sz w:val="24"/>
            <w:szCs w:val="24"/>
          </w:rPr>
          <w:t xml:space="preserve">and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0C5F08">
          <w:rPr>
            <w:rFonts w:ascii="Arial" w:hAnsi="Arial" w:cs="Arial"/>
            <w:sz w:val="24"/>
            <w:szCs w:val="24"/>
          </w:rPr>
          <w:t>(including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Installed Capacity</w:t>
        </w:r>
        <w:r w:rsidRPr="000C5F08">
          <w:rPr>
            <w:rFonts w:ascii="Arial" w:hAnsi="Arial" w:cs="Arial"/>
            <w:sz w:val="24"/>
            <w:szCs w:val="24"/>
          </w:rPr>
          <w:t>)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provided to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owner/operator of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0C5F08">
          <w:rPr>
            <w:rFonts w:ascii="Arial" w:hAnsi="Arial" w:cs="Arial"/>
            <w:sz w:val="24"/>
            <w:szCs w:val="24"/>
          </w:rPr>
          <w:t xml:space="preserve"> by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0C5F0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</w:ins>
    </w:p>
    <w:p w14:paraId="1866FA1F" w14:textId="77777777" w:rsidR="00A67487" w:rsidRPr="000C5F08" w:rsidRDefault="00A67487" w:rsidP="00A67487">
      <w:pPr>
        <w:pStyle w:val="ListParagraph"/>
        <w:rPr>
          <w:ins w:id="175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41963B72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6" w:author="Tammy Meek (NESO)" w:date="2024-11-08T09:30:00Z"/>
          <w:rFonts w:ascii="Arial" w:hAnsi="Arial" w:cs="Arial"/>
          <w:sz w:val="24"/>
          <w:szCs w:val="24"/>
        </w:rPr>
      </w:pPr>
      <w:ins w:id="177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 xml:space="preserve">An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EA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Request </w:t>
        </w:r>
        <w:r w:rsidRPr="000C5F08">
          <w:rPr>
            <w:rFonts w:ascii="Arial" w:hAnsi="Arial" w:cs="Arial"/>
            <w:sz w:val="24"/>
            <w:szCs w:val="24"/>
          </w:rPr>
          <w:t>can include notification of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>a reduction in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Transmission Entry Capacity </w:t>
        </w:r>
        <w:r w:rsidRPr="000C5F08">
          <w:rPr>
            <w:rFonts w:ascii="Arial" w:hAnsi="Arial" w:cs="Arial"/>
            <w:sz w:val="24"/>
            <w:szCs w:val="24"/>
          </w:rPr>
          <w:t>or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Developer Capacity </w:t>
        </w:r>
        <w:r w:rsidRPr="000C5F08">
          <w:rPr>
            <w:rFonts w:ascii="Arial" w:hAnsi="Arial" w:cs="Arial"/>
            <w:sz w:val="24"/>
            <w:szCs w:val="24"/>
          </w:rPr>
          <w:t>and where it does so such reduction will trigger payment of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0C5F08">
          <w:rPr>
            <w:rFonts w:ascii="Arial" w:hAnsi="Arial" w:cs="Arial"/>
            <w:sz w:val="24"/>
            <w:szCs w:val="24"/>
          </w:rPr>
          <w:t>in accordance with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0C5F08">
          <w:rPr>
            <w:rFonts w:ascii="Arial" w:hAnsi="Arial" w:cs="Arial"/>
            <w:sz w:val="24"/>
            <w:szCs w:val="24"/>
          </w:rPr>
          <w:t xml:space="preserve">Section 15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0C5F08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B73697E" w14:textId="77777777" w:rsidR="00A67487" w:rsidRPr="000C5F08" w:rsidRDefault="00A67487" w:rsidP="00A67487">
      <w:pPr>
        <w:pStyle w:val="ListParagraph"/>
        <w:rPr>
          <w:ins w:id="178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5A2E1E3" w14:textId="77777777" w:rsidR="00A67487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79" w:author="Tammy Meek (NESO)" w:date="2024-11-08T09:30:00Z"/>
          <w:rFonts w:ascii="Arial" w:hAnsi="Arial" w:cs="Arial"/>
          <w:sz w:val="24"/>
          <w:szCs w:val="24"/>
        </w:rPr>
      </w:pPr>
      <w:ins w:id="180" w:author="Tammy Meek (NESO)" w:date="2024-11-08T09:30:00Z">
        <w:r w:rsidRPr="000C5F08">
          <w:rPr>
            <w:rFonts w:ascii="Arial" w:hAnsi="Arial" w:cs="Arial"/>
            <w:sz w:val="24"/>
            <w:szCs w:val="24"/>
          </w:rPr>
          <w:t>Where the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C5F08">
          <w:rPr>
            <w:rFonts w:ascii="Arial" w:hAnsi="Arial" w:cs="Arial"/>
            <w:sz w:val="24"/>
            <w:szCs w:val="24"/>
          </w:rPr>
          <w:t>for a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C5F08">
          <w:rPr>
            <w:rFonts w:ascii="Arial" w:hAnsi="Arial" w:cs="Arial"/>
            <w:sz w:val="24"/>
            <w:szCs w:val="24"/>
          </w:rPr>
          <w:t xml:space="preserve">provide for more than one stage of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0C5F08">
          <w:rPr>
            <w:rFonts w:ascii="Arial" w:hAnsi="Arial" w:cs="Arial"/>
            <w:sz w:val="24"/>
            <w:szCs w:val="24"/>
          </w:rPr>
          <w:t xml:space="preserve">or more than one technology type in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0C5F08">
          <w:rPr>
            <w:rFonts w:ascii="Arial" w:hAnsi="Arial" w:cs="Arial"/>
            <w:sz w:val="24"/>
            <w:szCs w:val="24"/>
          </w:rPr>
          <w:t xml:space="preserve"> within that overall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 or,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sz w:val="24"/>
            <w:szCs w:val="24"/>
          </w:rPr>
          <w:t xml:space="preserve">in the case of new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Grid Supply Points</w:t>
        </w:r>
        <w:r w:rsidRPr="000C5F08">
          <w:rPr>
            <w:rFonts w:ascii="Arial" w:hAnsi="Arial" w:cs="Arial"/>
            <w:sz w:val="24"/>
            <w:szCs w:val="24"/>
          </w:rPr>
          <w:t xml:space="preserve">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Grid Supply Points </w:t>
        </w:r>
        <w:r w:rsidRPr="000C5F08">
          <w:rPr>
            <w:rFonts w:ascii="Arial" w:hAnsi="Arial" w:cs="Arial"/>
            <w:sz w:val="24"/>
            <w:szCs w:val="24"/>
          </w:rPr>
          <w:t xml:space="preserve">which are the subject of a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Modification</w:t>
        </w:r>
        <w:r w:rsidRPr="000C5F08">
          <w:rPr>
            <w:rFonts w:ascii="Arial" w:hAnsi="Arial" w:cs="Arial"/>
            <w:sz w:val="24"/>
            <w:szCs w:val="24"/>
          </w:rPr>
          <w:t xml:space="preserve"> triggered by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refer to more than one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Relevant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0C5F08">
          <w:rPr>
            <w:rFonts w:ascii="Arial" w:hAnsi="Arial" w:cs="Arial"/>
            <w:sz w:val="24"/>
            <w:szCs w:val="24"/>
          </w:rPr>
          <w:t xml:space="preserve"> and/or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Large</w:t>
        </w:r>
        <w:r w:rsidRPr="000C5F08">
          <w:rPr>
            <w:rFonts w:ascii="Arial" w:hAnsi="Arial" w:cs="Arial"/>
            <w:b/>
            <w:sz w:val="24"/>
            <w:szCs w:val="24"/>
          </w:rPr>
          <w:t xml:space="preserve"> Power Station</w:t>
        </w:r>
        <w:r w:rsidRPr="000C5F08">
          <w:rPr>
            <w:rFonts w:ascii="Arial" w:hAnsi="Arial" w:cs="Arial"/>
            <w:sz w:val="24"/>
            <w:szCs w:val="24"/>
          </w:rPr>
          <w:t xml:space="preserve">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0C5F08">
          <w:rPr>
            <w:rFonts w:ascii="Arial" w:hAnsi="Arial" w:cs="Arial"/>
            <w:sz w:val="24"/>
            <w:szCs w:val="24"/>
          </w:rPr>
          <w:t xml:space="preserve">,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0C5F08">
          <w:rPr>
            <w:rFonts w:ascii="Arial" w:hAnsi="Arial" w:cs="Arial"/>
            <w:sz w:val="24"/>
            <w:szCs w:val="24"/>
          </w:rPr>
          <w:t xml:space="preserve">can be made in part by reference to the specific stage, technology or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Embedded Power Station Project</w:t>
        </w:r>
        <w:r w:rsidRPr="000C5F08">
          <w:rPr>
            <w:rFonts w:ascii="Arial" w:hAnsi="Arial" w:cs="Arial"/>
            <w:sz w:val="24"/>
            <w:szCs w:val="24"/>
          </w:rPr>
          <w:t xml:space="preserve"> and the </w:t>
        </w:r>
        <w:r w:rsidRPr="000C5F0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0C5F08">
          <w:rPr>
            <w:rFonts w:ascii="Arial" w:hAnsi="Arial" w:cs="Arial"/>
            <w:sz w:val="24"/>
            <w:szCs w:val="24"/>
          </w:rPr>
          <w:t xml:space="preserve"> amended as required to reflect this. </w:t>
        </w:r>
      </w:ins>
    </w:p>
    <w:p w14:paraId="64C09682" w14:textId="77777777" w:rsidR="00A67487" w:rsidRDefault="00A67487" w:rsidP="00A67487">
      <w:pPr>
        <w:pStyle w:val="ListParagraph"/>
        <w:rPr>
          <w:ins w:id="181" w:author="Tammy Meek (NESO)" w:date="2024-11-08T09:30:00Z"/>
        </w:rPr>
      </w:pPr>
    </w:p>
    <w:p w14:paraId="4B5AD949" w14:textId="77777777" w:rsidR="00A67487" w:rsidRPr="000C5F08" w:rsidRDefault="00A67487" w:rsidP="00A67487">
      <w:pPr>
        <w:pStyle w:val="ListParagraph"/>
        <w:numPr>
          <w:ilvl w:val="2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182" w:author="Tammy Meek (NESO)" w:date="2024-11-08T09:30:00Z"/>
          <w:rFonts w:ascii="Arial" w:hAnsi="Arial" w:cs="Arial"/>
          <w:b/>
          <w:bCs/>
          <w:sz w:val="24"/>
          <w:szCs w:val="24"/>
        </w:rPr>
      </w:pPr>
      <w:ins w:id="183" w:author="Tammy Meek (NESO)" w:date="2024-11-08T09:30:00Z"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will confirm whether an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is (but always subject to Paragraphs 18.9 and 18.10 below)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for the purposes of entering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0C5F08">
          <w:rPr>
            <w:rFonts w:ascii="Arial" w:eastAsia="Times New Roman" w:hAnsi="Arial" w:cs="Times New Roman"/>
            <w:b/>
            <w:bCs/>
            <w:sz w:val="24"/>
            <w:szCs w:val="24"/>
          </w:rPr>
          <w:t>EA Gated Design Process</w:t>
        </w:r>
        <w:r w:rsidRPr="000C5F08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774E9A1C" w14:textId="77777777" w:rsidR="00A67487" w:rsidRPr="000C5F08" w:rsidRDefault="00A67487" w:rsidP="00A67487">
      <w:pPr>
        <w:pStyle w:val="ListParagraph"/>
        <w:rPr>
          <w:ins w:id="184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D7B2726" w14:textId="77777777" w:rsidR="00A67487" w:rsidRPr="000C5F08" w:rsidRDefault="00A67487" w:rsidP="00A67487">
      <w:pPr>
        <w:pStyle w:val="ListParagraph"/>
        <w:numPr>
          <w:ilvl w:val="1"/>
          <w:numId w:val="35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5" w:author="Tammy Meek (NESO)" w:date="2024-11-08T09:30:00Z"/>
          <w:rFonts w:ascii="Arial" w:hAnsi="Arial" w:cs="Arial"/>
          <w:b/>
          <w:bCs/>
          <w:sz w:val="24"/>
          <w:szCs w:val="24"/>
        </w:rPr>
      </w:pPr>
      <w:ins w:id="186" w:author="Tammy Meek (NESO)" w:date="2024-11-08T09:30:00Z">
        <w:r w:rsidRPr="000C5F0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</w:ins>
    </w:p>
    <w:p w14:paraId="1899A3C4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87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188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 xml:space="preserve">To be given the status of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3E2EE9">
          <w:rPr>
            <w:rFonts w:ascii="Arial" w:hAnsi="Arial" w:cs="Arial"/>
            <w:sz w:val="24"/>
            <w:szCs w:val="24"/>
          </w:rPr>
          <w:t>the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EA Request</w:t>
        </w:r>
        <w:r w:rsidRPr="003E2EE9">
          <w:rPr>
            <w:rFonts w:ascii="Arial" w:hAnsi="Arial" w:cs="Arial"/>
            <w:sz w:val="24"/>
            <w:szCs w:val="24"/>
          </w:rPr>
          <w:t xml:space="preserve">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must meet the requirements of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592C4A34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89" w:author="Tammy Meek (NESO)" w:date="2024-11-08T09:30:00Z"/>
          <w:rFonts w:ascii="Arial" w:hAnsi="Arial" w:cs="Arial"/>
          <w:sz w:val="24"/>
          <w:szCs w:val="24"/>
        </w:rPr>
      </w:pPr>
    </w:p>
    <w:p w14:paraId="132788FB" w14:textId="77777777" w:rsidR="00FD7D8B" w:rsidRDefault="00FD7D8B" w:rsidP="00FD7D8B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90" w:author="Tammy Meek (NESO)" w:date="2024-11-08T09:30:00Z"/>
          <w:rFonts w:ascii="Arial" w:hAnsi="Arial" w:cs="Arial"/>
          <w:sz w:val="24"/>
          <w:szCs w:val="24"/>
        </w:rPr>
      </w:pPr>
      <w:ins w:id="191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 xml:space="preserve">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E2EE9">
          <w:rPr>
            <w:rFonts w:ascii="Arial" w:hAnsi="Arial" w:cs="Arial"/>
            <w:sz w:val="24"/>
            <w:szCs w:val="24"/>
          </w:rPr>
          <w:t>,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3E2EE9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of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3E2EE9">
          <w:rPr>
            <w:rFonts w:ascii="Arial" w:hAnsi="Arial" w:cs="Arial"/>
            <w:sz w:val="24"/>
            <w:szCs w:val="24"/>
          </w:rPr>
          <w:t xml:space="preserve">) in respect of this is set out in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E2EE9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EBEC1B9" w14:textId="77777777" w:rsidR="00381E2B" w:rsidRDefault="00381E2B" w:rsidP="00FD7D8B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92" w:author="Tammy Meek (NESO)" w:date="2024-11-08T09:30:00Z"/>
          <w:rFonts w:ascii="Arial" w:hAnsi="Arial" w:cs="Arial"/>
          <w:sz w:val="24"/>
          <w:szCs w:val="24"/>
        </w:rPr>
      </w:pPr>
    </w:p>
    <w:p w14:paraId="271ACD6B" w14:textId="77777777" w:rsidR="007617F9" w:rsidRPr="008A459A" w:rsidRDefault="007617F9" w:rsidP="00A67487">
      <w:pPr>
        <w:tabs>
          <w:tab w:val="right" w:pos="8306"/>
        </w:tabs>
        <w:spacing w:after="0" w:line="240" w:lineRule="auto"/>
        <w:ind w:left="1418" w:hanging="1418"/>
        <w:jc w:val="both"/>
        <w:rPr>
          <w:ins w:id="193" w:author="Tammy Meek (NESO)" w:date="2024-11-08T09:30:00Z"/>
          <w:rFonts w:ascii="Arial" w:hAnsi="Arial" w:cs="Arial"/>
          <w:b/>
          <w:bCs/>
          <w:sz w:val="24"/>
          <w:szCs w:val="24"/>
          <w:highlight w:val="cyan"/>
        </w:rPr>
      </w:pPr>
      <w:ins w:id="194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18.9a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  <w:t>Pause and Publication between Gated Assessment and EA Gated Design Process</w:t>
        </w:r>
      </w:ins>
    </w:p>
    <w:p w14:paraId="4A475B69" w14:textId="77777777" w:rsidR="007617F9" w:rsidRPr="008A459A" w:rsidRDefault="007617F9" w:rsidP="00A67487">
      <w:pPr>
        <w:tabs>
          <w:tab w:val="right" w:pos="8306"/>
        </w:tabs>
        <w:spacing w:after="0" w:line="240" w:lineRule="auto"/>
        <w:ind w:left="1418" w:hanging="1418"/>
        <w:jc w:val="both"/>
        <w:rPr>
          <w:ins w:id="195" w:author="Tammy Meek (NESO)" w:date="2024-11-08T09:30:00Z"/>
          <w:rFonts w:ascii="Arial" w:hAnsi="Arial" w:cs="Arial"/>
          <w:sz w:val="24"/>
          <w:szCs w:val="24"/>
          <w:highlight w:val="cyan"/>
        </w:rPr>
      </w:pPr>
    </w:p>
    <w:p w14:paraId="2E8AA74F" w14:textId="77777777" w:rsidR="007617F9" w:rsidRPr="008A459A" w:rsidRDefault="007617F9" w:rsidP="00A67487">
      <w:pPr>
        <w:ind w:left="1418" w:hanging="1418"/>
        <w:jc w:val="both"/>
        <w:rPr>
          <w:ins w:id="196" w:author="Tammy Meek (NESO)" w:date="2024-11-08T09:30:00Z"/>
          <w:rFonts w:ascii="Arial" w:hAnsi="Arial" w:cs="Arial"/>
          <w:b/>
          <w:bCs/>
          <w:sz w:val="24"/>
          <w:szCs w:val="24"/>
          <w:highlight w:val="cyan"/>
        </w:rPr>
      </w:pPr>
      <w:ins w:id="197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18.9a.1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As soon as reasonably practicable after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The Company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has established which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Requests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</w:t>
        </w:r>
        <w:r w:rsidRPr="008A459A">
          <w:rPr>
            <w:rStyle w:val="normaltextrun"/>
            <w:rFonts w:ascii="Arial" w:hAnsi="Arial" w:cs="Arial"/>
            <w:sz w:val="24"/>
            <w:szCs w:val="24"/>
            <w:highlight w:val="cyan"/>
          </w:rPr>
          <w:t xml:space="preserve">(submitted directly to it or in the case of </w:t>
        </w:r>
        <w:r w:rsidRPr="008A459A">
          <w:rPr>
            <w:rStyle w:val="normaltextrun"/>
            <w:rFonts w:ascii="Arial" w:hAnsi="Arial" w:cs="Arial"/>
            <w:b/>
            <w:bCs/>
            <w:sz w:val="24"/>
            <w:szCs w:val="24"/>
            <w:highlight w:val="cyan"/>
          </w:rPr>
          <w:t>Relevant Embedded Power Stations</w:t>
        </w:r>
        <w:r w:rsidRPr="008A459A">
          <w:rPr>
            <w:rStyle w:val="normaltextrun"/>
            <w:rFonts w:ascii="Arial" w:hAnsi="Arial" w:cs="Arial"/>
            <w:sz w:val="24"/>
            <w:szCs w:val="24"/>
            <w:highlight w:val="cyan"/>
          </w:rPr>
          <w:t xml:space="preserve"> by the owner/operator of the </w:t>
        </w:r>
        <w:r w:rsidRPr="008A459A">
          <w:rPr>
            <w:rStyle w:val="normaltextrun"/>
            <w:rFonts w:ascii="Arial" w:hAnsi="Arial" w:cs="Arial"/>
            <w:b/>
            <w:bCs/>
            <w:sz w:val="24"/>
            <w:szCs w:val="24"/>
            <w:highlight w:val="cyan"/>
          </w:rPr>
          <w:t>Distribution System</w:t>
        </w:r>
        <w:r w:rsidRPr="008A459A">
          <w:rPr>
            <w:rStyle w:val="normaltextrun"/>
            <w:rFonts w:ascii="Arial" w:hAnsi="Arial" w:cs="Arial"/>
            <w:sz w:val="24"/>
            <w:szCs w:val="24"/>
            <w:highlight w:val="cyan"/>
          </w:rPr>
          <w:t xml:space="preserve">)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are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Effective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and which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Existing Agreements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for a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Project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will be given the status of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Gate 1 Agreements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and in any event at least 10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Business Days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prior to the start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EA Gated Design Process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(such period being referred to as the “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Pause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”</w:t>
        </w:r>
        <w:r w:rsidRPr="008A459A">
          <w:rPr>
            <w:rStyle w:val="normaltextrun"/>
            <w:rFonts w:ascii="Arial" w:hAnsi="Arial" w:cs="Arial"/>
            <w:highlight w:val="cyan"/>
          </w:rPr>
          <w:t>, this period to be taken into account in setting the </w:t>
        </w:r>
        <w:r w:rsidRPr="008A459A">
          <w:rPr>
            <w:rStyle w:val="normaltextrun"/>
            <w:rFonts w:ascii="Arial" w:hAnsi="Arial" w:cs="Arial"/>
            <w:b/>
            <w:bCs/>
            <w:highlight w:val="cyan"/>
          </w:rPr>
          <w:t xml:space="preserve"> Gated Timetable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)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The Company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will publish the 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Information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on the 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Register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.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</w:t>
        </w:r>
      </w:ins>
    </w:p>
    <w:p w14:paraId="18414536" w14:textId="77777777" w:rsidR="007617F9" w:rsidRPr="008A459A" w:rsidRDefault="00A67487" w:rsidP="00A67487">
      <w:pPr>
        <w:tabs>
          <w:tab w:val="left" w:pos="1134"/>
        </w:tabs>
        <w:ind w:left="1418" w:hanging="1418"/>
        <w:jc w:val="both"/>
        <w:rPr>
          <w:ins w:id="198" w:author="Tammy Meek (NESO)" w:date="2024-11-08T09:30:00Z"/>
          <w:rFonts w:ascii="Arial" w:hAnsi="Arial" w:cs="Arial"/>
          <w:sz w:val="24"/>
          <w:szCs w:val="24"/>
          <w:highlight w:val="cyan"/>
        </w:rPr>
      </w:pPr>
      <w:ins w:id="199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18.9a.2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ab/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>During the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Pause 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a party whose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is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Effective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and who wishes to request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Advancement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can do so by updating and resubmitting its </w:t>
        </w:r>
        <w:r w:rsidR="007617F9"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="007617F9" w:rsidRPr="008A459A">
          <w:rPr>
            <w:rFonts w:ascii="Arial" w:hAnsi="Arial" w:cs="Arial"/>
            <w:sz w:val="24"/>
            <w:szCs w:val="24"/>
            <w:highlight w:val="cyan"/>
          </w:rPr>
          <w:t xml:space="preserve"> to that effect.</w:t>
        </w:r>
      </w:ins>
    </w:p>
    <w:p w14:paraId="1B08F559" w14:textId="77777777" w:rsidR="007617F9" w:rsidRPr="008A459A" w:rsidRDefault="007617F9" w:rsidP="00A67487">
      <w:pPr>
        <w:ind w:left="1418" w:hanging="1418"/>
        <w:jc w:val="both"/>
        <w:rPr>
          <w:ins w:id="200" w:author="Tammy Meek (NESO)" w:date="2024-11-08T09:30:00Z"/>
          <w:rFonts w:ascii="Arial" w:hAnsi="Arial" w:cs="Arial"/>
          <w:sz w:val="24"/>
          <w:szCs w:val="24"/>
        </w:rPr>
      </w:pPr>
      <w:ins w:id="201" w:author="Tammy Meek (NESO)" w:date="2024-11-08T09:30:00Z"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18.9a.3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ab/>
          <w:t xml:space="preserve">During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Pause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if a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User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no longer wants to proceed with its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it can withdraw its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EA Request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by written notice given to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>The Company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 prior to the start of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EA Gated Design Process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and the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Existing Agreements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for that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Project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will be given the status of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Gate 1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lastRenderedPageBreak/>
          <w:t xml:space="preserve">Agreements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and the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User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 xml:space="preserve">offered a 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Gate 1 ATV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in accordance with Paragraph</w:t>
        </w:r>
        <w:r w:rsidRPr="008A459A">
          <w:rPr>
            <w:rFonts w:ascii="Arial" w:hAnsi="Arial" w:cs="Arial"/>
            <w:b/>
            <w:bCs/>
            <w:sz w:val="24"/>
            <w:szCs w:val="24"/>
            <w:highlight w:val="cyan"/>
          </w:rPr>
          <w:t xml:space="preserve"> </w:t>
        </w:r>
        <w:r w:rsidRPr="008A459A">
          <w:rPr>
            <w:rFonts w:ascii="Arial" w:hAnsi="Arial" w:cs="Arial"/>
            <w:sz w:val="24"/>
            <w:szCs w:val="24"/>
            <w:highlight w:val="cyan"/>
          </w:rPr>
          <w:t>18.13.</w:t>
        </w:r>
        <w:r w:rsidRPr="008A459A">
          <w:rPr>
            <w:rFonts w:ascii="Arial" w:hAnsi="Arial" w:cs="Arial"/>
            <w:sz w:val="24"/>
            <w:szCs w:val="24"/>
          </w:rPr>
          <w:t xml:space="preserve"> </w:t>
        </w:r>
      </w:ins>
    </w:p>
    <w:p w14:paraId="41B90ACF" w14:textId="77777777" w:rsidR="00381E2B" w:rsidRPr="003E2EE9" w:rsidRDefault="00381E2B" w:rsidP="00A67487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02" w:author="Tammy Meek (NESO)" w:date="2024-11-08T09:30:00Z"/>
          <w:rFonts w:ascii="Arial" w:hAnsi="Arial" w:cs="Arial"/>
          <w:sz w:val="24"/>
          <w:szCs w:val="24"/>
        </w:rPr>
      </w:pPr>
    </w:p>
    <w:p w14:paraId="72E078DE" w14:textId="77777777" w:rsidR="00FD7D8B" w:rsidRPr="00A62CCC" w:rsidRDefault="00FD7D8B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3" w:author="Tammy Meek (NESO)" w:date="2024-11-08T09:30:00Z"/>
          <w:rFonts w:ascii="Arial" w:hAnsi="Arial" w:cs="Arial"/>
          <w:b/>
          <w:vanish/>
          <w:sz w:val="24"/>
          <w:szCs w:val="24"/>
        </w:rPr>
      </w:pPr>
    </w:p>
    <w:p w14:paraId="2889DC67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BD929B8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224A90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936488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48496AB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94C8E7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0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FEC3B41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AA17D6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C6143E3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A761875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9514CD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4BBD35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A6980F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3245051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29F73D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BFEA167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1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282A66A" w14:textId="77777777" w:rsidR="00A67487" w:rsidRPr="00A62CCC" w:rsidRDefault="00A67487" w:rsidP="00A67487">
      <w:pPr>
        <w:pStyle w:val="ListParagraph"/>
        <w:numPr>
          <w:ilvl w:val="0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936FA9D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D39252A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45384B6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3172CC1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1CE4DE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E85031E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FD59A5F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0900DBF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16C2D0E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jc w:val="both"/>
        <w:rPr>
          <w:ins w:id="22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0955AA" w14:textId="77777777" w:rsidR="00A67487" w:rsidRPr="00A62CCC" w:rsidRDefault="00A67487" w:rsidP="00A67487">
      <w:pPr>
        <w:pStyle w:val="ListParagraph"/>
        <w:numPr>
          <w:ilvl w:val="1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30" w:author="Tammy Meek (NESO)" w:date="2024-11-08T09:30:00Z"/>
          <w:rFonts w:ascii="Arial" w:eastAsia="Arial" w:hAnsi="Arial" w:cs="Arial"/>
          <w:sz w:val="24"/>
          <w:szCs w:val="24"/>
        </w:rPr>
      </w:pPr>
      <w:ins w:id="231" w:author="Tammy Meek (NESO)" w:date="2024-11-08T09:30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 </w:t>
        </w:r>
      </w:ins>
    </w:p>
    <w:p w14:paraId="772843F4" w14:textId="77777777" w:rsidR="00A67487" w:rsidRPr="00A62CCC" w:rsidRDefault="00A67487" w:rsidP="00A67487">
      <w:pPr>
        <w:tabs>
          <w:tab w:val="left" w:pos="1418"/>
          <w:tab w:val="center" w:pos="4153"/>
          <w:tab w:val="right" w:pos="8306"/>
        </w:tabs>
        <w:spacing w:after="0" w:line="240" w:lineRule="auto"/>
        <w:ind w:left="360"/>
        <w:jc w:val="both"/>
        <w:rPr>
          <w:ins w:id="232" w:author="Tammy Meek (NESO)" w:date="2024-11-08T09:30:00Z"/>
          <w:rFonts w:ascii="Arial" w:eastAsia="Arial" w:hAnsi="Arial" w:cs="Arial"/>
          <w:sz w:val="24"/>
          <w:szCs w:val="24"/>
        </w:rPr>
      </w:pPr>
      <w:ins w:id="233" w:author="Tammy Meek (NESO)" w:date="2024-11-08T09:30:00Z"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EC3E8BE" w14:textId="77777777" w:rsidR="00A67487" w:rsidRPr="00A62CCC" w:rsidRDefault="00A67487" w:rsidP="00A67487">
      <w:pPr>
        <w:pStyle w:val="ListParagraph"/>
        <w:numPr>
          <w:ilvl w:val="2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34" w:author="Tammy Meek (NESO)" w:date="2024-11-08T09:30:00Z"/>
          <w:rFonts w:ascii="Arial" w:hAnsi="Arial" w:cs="Arial"/>
          <w:sz w:val="24"/>
          <w:szCs w:val="24"/>
        </w:rPr>
      </w:pPr>
      <w:ins w:id="235" w:author="Tammy Meek (NESO)" w:date="2024-11-08T09:30:00Z">
        <w:r w:rsidRPr="003E2EE9">
          <w:tab/>
        </w:r>
        <w:r w:rsidRPr="00A62CCC">
          <w:rPr>
            <w:rFonts w:ascii="Arial" w:hAnsi="Arial" w:cs="Arial"/>
            <w:sz w:val="24"/>
            <w:szCs w:val="24"/>
          </w:rPr>
          <w:t xml:space="preserve">Although an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A62CCC">
          <w:rPr>
            <w:rFonts w:ascii="Arial" w:hAnsi="Arial" w:cs="Arial"/>
            <w:sz w:val="24"/>
            <w:szCs w:val="24"/>
          </w:rPr>
          <w:t xml:space="preserve"> may be confirmed as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Effective </w:t>
        </w:r>
        <w:r w:rsidRPr="00A62CCC">
          <w:rPr>
            <w:rFonts w:ascii="Arial" w:hAnsi="Arial" w:cs="Arial"/>
            <w:sz w:val="24"/>
            <w:szCs w:val="24"/>
          </w:rPr>
          <w:t xml:space="preserve">prior to the start of the 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A62CCC">
          <w:rPr>
            <w:rFonts w:ascii="Arial" w:hAnsi="Arial" w:cs="Arial"/>
            <w:sz w:val="24"/>
            <w:szCs w:val="24"/>
          </w:rPr>
          <w:t>,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A62CCC">
          <w:rPr>
            <w:rFonts w:ascii="Arial" w:hAnsi="Arial" w:cs="Arial"/>
            <w:sz w:val="24"/>
            <w:szCs w:val="24"/>
          </w:rPr>
          <w:t xml:space="preserve">during 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and as soon as reasonably practicable within </w:t>
        </w:r>
        <w:r w:rsidRPr="00A62CCC">
          <w:rPr>
            <w:rFonts w:ascii="Arial" w:hAnsi="Arial" w:cs="Arial"/>
            <w:sz w:val="24"/>
            <w:szCs w:val="24"/>
          </w:rPr>
          <w:t>the</w:t>
        </w:r>
        <w:r w:rsidRPr="00A62CCC">
          <w:rPr>
            <w:rFonts w:ascii="Arial" w:hAnsi="Arial" w:cs="Arial"/>
            <w:b/>
            <w:bCs/>
            <w:sz w:val="24"/>
            <w:szCs w:val="24"/>
          </w:rPr>
          <w:t xml:space="preserve"> EA Gated Design Process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further detailed checks of the readiness submissions will be undertaken as follows</w:t>
        </w:r>
        <w:r w:rsidRPr="00A62CCC">
          <w:rPr>
            <w:rFonts w:ascii="Arial" w:hAnsi="Arial" w:cs="Arial"/>
            <w:sz w:val="24"/>
            <w:szCs w:val="24"/>
          </w:rPr>
          <w:t>:</w:t>
        </w:r>
        <w:r w:rsidRPr="00A62CCC">
          <w:rPr>
            <w:rFonts w:ascii="Arial" w:eastAsia="Arial" w:hAnsi="Arial" w:cs="Arial"/>
            <w:sz w:val="24"/>
            <w:szCs w:val="24"/>
          </w:rPr>
          <w:t xml:space="preserve">  </w:t>
        </w:r>
      </w:ins>
    </w:p>
    <w:p w14:paraId="1CC499AB" w14:textId="77777777" w:rsidR="00A67487" w:rsidRPr="00365625" w:rsidRDefault="00A67487" w:rsidP="00A67487">
      <w:pPr>
        <w:tabs>
          <w:tab w:val="left" w:pos="1418"/>
          <w:tab w:val="center" w:pos="4153"/>
          <w:tab w:val="right" w:pos="8306"/>
        </w:tabs>
        <w:spacing w:after="0" w:line="240" w:lineRule="auto"/>
        <w:ind w:left="3686" w:hanging="1276"/>
        <w:jc w:val="both"/>
        <w:rPr>
          <w:ins w:id="236" w:author="Tammy Meek (NESO)" w:date="2024-11-08T09:30:00Z"/>
          <w:rFonts w:ascii="Arial" w:hAnsi="Arial" w:cs="Arial"/>
          <w:sz w:val="24"/>
          <w:szCs w:val="24"/>
        </w:rPr>
      </w:pPr>
      <w:ins w:id="237" w:author="Tammy Meek (NESO)" w:date="2024-11-08T09:30:00Z">
        <w:r w:rsidRPr="00365625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3D47E407" w14:textId="77777777" w:rsidR="00A67487" w:rsidRPr="00365625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38" w:author="Tammy Meek (NESO)" w:date="2024-11-08T09:30:00Z"/>
          <w:rFonts w:ascii="Arial" w:eastAsia="Arial" w:hAnsi="Arial" w:cs="Arial"/>
          <w:sz w:val="24"/>
          <w:szCs w:val="24"/>
        </w:rPr>
      </w:pPr>
      <w:ins w:id="239" w:author="Tammy Meek (NESO)" w:date="2024-11-08T09:30:00Z">
        <w:r w:rsidRPr="003E2EE9">
          <w:tab/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>shall use r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easonable endeavours to </w:t>
        </w:r>
        <w:r w:rsidRPr="00365625">
          <w:rPr>
            <w:rFonts w:ascii="Arial" w:hAnsi="Arial" w:cs="Arial"/>
            <w:sz w:val="24"/>
            <w:szCs w:val="24"/>
          </w:rPr>
          <w:t xml:space="preserve">undertake a more detailed check as set out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on all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65625">
          <w:rPr>
            <w:rFonts w:ascii="Arial" w:hAnsi="Arial" w:cs="Arial"/>
            <w:sz w:val="24"/>
            <w:szCs w:val="24"/>
          </w:rPr>
          <w:t xml:space="preserve">(other than where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Declaration</w:t>
        </w:r>
        <w:r w:rsidRPr="00365625">
          <w:rPr>
            <w:rFonts w:ascii="Arial" w:hAnsi="Arial" w:cs="Arial"/>
            <w:sz w:val="24"/>
            <w:szCs w:val="24"/>
          </w:rPr>
          <w:t xml:space="preserve"> is provided for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Power Station</w:t>
        </w:r>
        <w:r w:rsidRPr="00365625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</w:t>
        </w:r>
        <w:r w:rsidRPr="00365625" w:rsidDel="003437D8">
          <w:rPr>
            <w:rFonts w:ascii="Arial" w:hAnsi="Arial" w:cs="Arial"/>
            <w:sz w:val="24"/>
            <w:szCs w:val="24"/>
          </w:rPr>
          <w:t xml:space="preserve">this </w:t>
        </w:r>
        <w:r w:rsidRPr="00365625">
          <w:rPr>
            <w:rFonts w:ascii="Arial" w:hAnsi="Arial" w:cs="Arial"/>
            <w:sz w:val="24"/>
            <w:szCs w:val="24"/>
          </w:rPr>
          <w:t xml:space="preserve">detailed check. </w:t>
        </w:r>
      </w:ins>
    </w:p>
    <w:p w14:paraId="0A03AF25" w14:textId="77777777" w:rsidR="00A67487" w:rsidRPr="00365625" w:rsidRDefault="00A67487" w:rsidP="00A67487">
      <w:p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40" w:author="Tammy Meek (NESO)" w:date="2024-11-08T09:30:00Z"/>
          <w:rFonts w:ascii="Arial" w:eastAsia="Arial" w:hAnsi="Arial" w:cs="Arial"/>
          <w:sz w:val="24"/>
          <w:szCs w:val="24"/>
        </w:rPr>
      </w:pPr>
    </w:p>
    <w:p w14:paraId="4A62E6AC" w14:textId="77777777" w:rsidR="00A67487" w:rsidRPr="00365625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41" w:author="Tammy Meek (NESO)" w:date="2024-11-08T09:30:00Z"/>
          <w:rFonts w:ascii="Arial" w:hAnsi="Arial" w:cs="Arial"/>
          <w:sz w:val="24"/>
          <w:szCs w:val="24"/>
        </w:rPr>
      </w:pPr>
      <w:ins w:id="242" w:author="Tammy Meek (NESO)" w:date="2024-11-08T09:30:00Z">
        <w:r w:rsidRPr="00365625">
          <w:rPr>
            <w:rFonts w:ascii="Arial" w:eastAsia="Arial" w:hAnsi="Arial" w:cs="Arial"/>
            <w:sz w:val="24"/>
            <w:szCs w:val="24"/>
          </w:rPr>
          <w:t xml:space="preserve">Within 15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Process, 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Website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18.10.1.1 as a percentage of the total of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Effective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for the purposes of entering that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shall within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10 Business Days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provide to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the percentage of detailed checks it has undertaken for the purposes of Paragraph 18.10.1.1 as a percentage of the total of its 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>EA Requests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365625">
          <w:rPr>
            <w:rFonts w:ascii="Arial" w:eastAsia="Arial" w:hAnsi="Arial" w:cs="Arial"/>
            <w:b/>
            <w:bCs/>
            <w:sz w:val="24"/>
            <w:szCs w:val="24"/>
          </w:rPr>
          <w:t xml:space="preserve"> EA Gated Design Process</w:t>
        </w:r>
        <w:r w:rsidRPr="00365625">
          <w:rPr>
            <w:rFonts w:ascii="Arial" w:eastAsia="Arial" w:hAnsi="Arial" w:cs="Arial"/>
            <w:sz w:val="24"/>
            <w:szCs w:val="24"/>
          </w:rPr>
          <w:t xml:space="preserve">. </w:t>
        </w:r>
      </w:ins>
    </w:p>
    <w:p w14:paraId="4F383238" w14:textId="77777777" w:rsidR="00A67487" w:rsidRPr="00365625" w:rsidRDefault="00A67487" w:rsidP="00A67487">
      <w:pPr>
        <w:pStyle w:val="ListParagraph"/>
        <w:ind w:left="2694" w:hanging="1276"/>
        <w:rPr>
          <w:ins w:id="243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9EB711A" w14:textId="77777777" w:rsidR="00A67487" w:rsidRPr="00365625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44" w:author="Tammy Meek (NESO)" w:date="2024-11-08T09:30:00Z"/>
          <w:rFonts w:ascii="Arial" w:hAnsi="Arial" w:cs="Arial"/>
          <w:b/>
          <w:bCs/>
          <w:sz w:val="24"/>
          <w:szCs w:val="24"/>
        </w:rPr>
      </w:pPr>
      <w:ins w:id="245" w:author="Tammy Meek (NESO)" w:date="2024-11-08T09:30:00Z"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365625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365625">
          <w:rPr>
            <w:rFonts w:ascii="Arial" w:hAnsi="Arial" w:cs="Arial"/>
            <w:sz w:val="24"/>
            <w:szCs w:val="24"/>
          </w:rPr>
          <w:t xml:space="preserve"> 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 for duplications and overlaps against any other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Readiness</w:t>
        </w:r>
        <w:r w:rsidRPr="00365625">
          <w:rPr>
            <w:rFonts w:ascii="Arial" w:hAnsi="Arial" w:cs="Arial"/>
            <w:sz w:val="24"/>
            <w:szCs w:val="24"/>
          </w:rPr>
          <w:t xml:space="preserve">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Declarations </w:t>
        </w:r>
        <w:r w:rsidRPr="00365625">
          <w:rPr>
            <w:rFonts w:ascii="Arial" w:hAnsi="Arial" w:cs="Arial"/>
            <w:sz w:val="24"/>
            <w:szCs w:val="24"/>
          </w:rPr>
          <w:t xml:space="preserve">submitted in respect of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365625">
          <w:rPr>
            <w:rFonts w:ascii="Arial" w:hAnsi="Arial" w:cs="Arial"/>
            <w:sz w:val="24"/>
            <w:szCs w:val="24"/>
          </w:rPr>
          <w:t>for a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365625">
          <w:rPr>
            <w:rFonts w:ascii="Arial" w:hAnsi="Arial" w:cs="Arial"/>
            <w:sz w:val="24"/>
            <w:szCs w:val="24"/>
          </w:rPr>
          <w:t xml:space="preserve">. Where duplications or overlaps are identified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Original Red Line Boundaries</w:t>
        </w:r>
        <w:r w:rsidRPr="00365625">
          <w:rPr>
            <w:rFonts w:ascii="Arial" w:hAnsi="Arial" w:cs="Arial"/>
            <w:sz w:val="24"/>
            <w:szCs w:val="24"/>
          </w:rPr>
          <w:t xml:space="preserve">.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365625">
          <w:rPr>
            <w:rFonts w:ascii="Arial" w:hAnsi="Arial" w:cs="Arial"/>
            <w:sz w:val="24"/>
            <w:szCs w:val="24"/>
          </w:rPr>
          <w:t xml:space="preserve"> will contact the relevant parties concerned. </w:t>
        </w:r>
        <w:r w:rsidRPr="00365625">
          <w:rPr>
            <w:rFonts w:ascii="Arial" w:eastAsia="Arial" w:hAnsi="Arial" w:cs="Arial"/>
            <w:sz w:val="24"/>
            <w:szCs w:val="24"/>
          </w:rPr>
          <w:t>In the event that duplications and/or overlaps are identified t</w:t>
        </w:r>
        <w:r w:rsidRPr="00365625">
          <w:rPr>
            <w:rFonts w:ascii="Arial" w:hAnsi="Arial" w:cs="Arial"/>
            <w:sz w:val="24"/>
            <w:szCs w:val="24"/>
          </w:rPr>
          <w:t xml:space="preserve">he process relating to this in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365625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365625">
          <w:rPr>
            <w:rFonts w:ascii="Arial" w:hAnsi="Arial" w:cs="Arial"/>
            <w:sz w:val="24"/>
            <w:szCs w:val="24"/>
          </w:rPr>
          <w:t xml:space="preserve">has not met the </w:t>
        </w:r>
        <w:r w:rsidRPr="00365625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365625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85EB55C" w14:textId="77777777" w:rsidR="00A67487" w:rsidRPr="00365625" w:rsidRDefault="00A67487" w:rsidP="00A67487">
      <w:pPr>
        <w:pStyle w:val="ListParagraph"/>
        <w:ind w:left="2694" w:hanging="1276"/>
        <w:rPr>
          <w:ins w:id="246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046045C5" w14:textId="77777777" w:rsidR="00A67487" w:rsidRDefault="00A67487" w:rsidP="00A67487">
      <w:pPr>
        <w:pStyle w:val="ListParagraph"/>
        <w:numPr>
          <w:ilvl w:val="3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2694" w:hanging="1276"/>
        <w:jc w:val="both"/>
        <w:rPr>
          <w:ins w:id="247" w:author="Tammy Meek (NESO)" w:date="2024-11-08T09:30:00Z"/>
          <w:rFonts w:ascii="Arial" w:hAnsi="Arial" w:cs="Arial"/>
          <w:sz w:val="24"/>
          <w:szCs w:val="24"/>
        </w:rPr>
      </w:pPr>
      <w:ins w:id="248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Project </w:t>
        </w:r>
        <w:r w:rsidRPr="00561BD8">
          <w:rPr>
            <w:rFonts w:ascii="Arial" w:hAnsi="Arial" w:cs="Arial"/>
            <w:sz w:val="24"/>
            <w:szCs w:val="24"/>
          </w:rPr>
          <w:t xml:space="preserve">will be assessed against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>.</w:t>
        </w:r>
      </w:ins>
    </w:p>
    <w:p w14:paraId="7C6144A5" w14:textId="77777777" w:rsidR="00A67487" w:rsidRPr="00561BD8" w:rsidRDefault="00A67487" w:rsidP="00A67487">
      <w:pPr>
        <w:pStyle w:val="ListParagraph"/>
        <w:rPr>
          <w:ins w:id="249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A9362FB" w14:textId="77777777" w:rsidR="00A67487" w:rsidRPr="00561BD8" w:rsidRDefault="00A67487" w:rsidP="00A67487">
      <w:pPr>
        <w:pStyle w:val="ListParagraph"/>
        <w:numPr>
          <w:ilvl w:val="2"/>
          <w:numId w:val="37"/>
        </w:numPr>
        <w:tabs>
          <w:tab w:val="left" w:pos="1418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50" w:author="Tammy Meek (NESO)" w:date="2024-11-08T09:30:00Z"/>
          <w:rFonts w:ascii="Arial" w:hAnsi="Arial" w:cs="Arial"/>
          <w:sz w:val="24"/>
          <w:szCs w:val="24"/>
        </w:rPr>
      </w:pPr>
      <w:ins w:id="251" w:author="Tammy Meek (NESO)" w:date="2024-11-08T09:30:00Z">
        <w:r w:rsidRPr="003E2EE9">
          <w:tab/>
        </w:r>
        <w:r w:rsidRPr="00561BD8">
          <w:rPr>
            <w:rFonts w:ascii="Arial" w:hAnsi="Arial" w:cs="Arial"/>
            <w:sz w:val="24"/>
            <w:szCs w:val="24"/>
          </w:rPr>
          <w:t xml:space="preserve">Following the above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notify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>(and in the case where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>is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Large Power Station</w:t>
        </w:r>
        <w:r w:rsidRPr="00561BD8">
          <w:rPr>
            <w:rFonts w:ascii="Arial" w:hAnsi="Arial" w:cs="Arial"/>
            <w:sz w:val="24"/>
            <w:szCs w:val="24"/>
          </w:rPr>
          <w:t>, the owner/operator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hAnsi="Arial" w:cs="Arial"/>
            <w:sz w:val="24"/>
            <w:szCs w:val="24"/>
          </w:rPr>
          <w:t>)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 xml:space="preserve">whether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has fully met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in respect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If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1BD8">
          <w:rPr>
            <w:rFonts w:ascii="Arial" w:hAnsi="Arial" w:cs="Arial"/>
            <w:sz w:val="24"/>
            <w:szCs w:val="24"/>
          </w:rPr>
          <w:t xml:space="preserve"> has not been met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</w:t>
        </w:r>
        <w:r w:rsidRPr="00561BD8">
          <w:rPr>
            <w:rFonts w:ascii="Arial" w:hAnsi="Arial" w:cs="Arial"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561BD8">
          <w:rPr>
            <w:rFonts w:ascii="Arial" w:hAnsi="Arial" w:cs="Arial"/>
            <w:sz w:val="24"/>
            <w:szCs w:val="24"/>
          </w:rPr>
          <w:t xml:space="preserve"> will confirm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 for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1BD8">
          <w:rPr>
            <w:rFonts w:ascii="Arial" w:hAnsi="Arial" w:cs="Arial"/>
            <w:sz w:val="24"/>
            <w:szCs w:val="24"/>
          </w:rPr>
          <w:t xml:space="preserve"> will not be given the status of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561BD8">
          <w:rPr>
            <w:rFonts w:ascii="Arial" w:hAnsi="Arial" w:cs="Arial"/>
            <w:sz w:val="24"/>
            <w:szCs w:val="24"/>
          </w:rPr>
          <w:t>and will be, as appropriate, given the status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Gate 1 Existing Agreements</w:t>
        </w:r>
        <w:r w:rsidRPr="00561BD8">
          <w:rPr>
            <w:rFonts w:ascii="Arial" w:hAnsi="Arial" w:cs="Arial"/>
            <w:sz w:val="24"/>
            <w:szCs w:val="24"/>
          </w:rPr>
          <w:t xml:space="preserve">.  Such notifications will be given by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1BD8">
          <w:rPr>
            <w:rFonts w:ascii="Arial" w:hAnsi="Arial" w:cs="Arial"/>
            <w:sz w:val="24"/>
            <w:szCs w:val="24"/>
          </w:rPr>
          <w:t xml:space="preserve"> to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as soon as reasonably practicable.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Where this is an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by the owner/operator of a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relating to more than one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Relevant Embedded Power Station </w:t>
        </w:r>
        <w:r w:rsidRPr="00561BD8">
          <w:rPr>
            <w:rFonts w:ascii="Arial" w:eastAsia="Arial" w:hAnsi="Arial" w:cs="Arial"/>
            <w:sz w:val="24"/>
            <w:szCs w:val="24"/>
          </w:rPr>
          <w:t>the notification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will confirm which (if any) of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Relevant Embedded Power Stations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in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>Existing Agreements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have met the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and only those will be given 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Gate 2 Status </w:t>
        </w:r>
        <w:r w:rsidRPr="00561BD8">
          <w:rPr>
            <w:rFonts w:ascii="Arial" w:eastAsia="Arial" w:hAnsi="Arial" w:cs="Arial"/>
            <w:sz w:val="24"/>
            <w:szCs w:val="24"/>
          </w:rPr>
          <w:t>and the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eastAsia="Arial" w:hAnsi="Arial" w:cs="Arial"/>
            <w:sz w:val="24"/>
            <w:szCs w:val="24"/>
          </w:rPr>
          <w:t>processed on that basis.</w:t>
        </w:r>
        <w:r w:rsidRPr="00561BD8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eastAsia="Arial" w:hAnsi="Arial" w:cs="Arial"/>
            <w:sz w:val="24"/>
            <w:szCs w:val="24"/>
          </w:rPr>
          <w:t xml:space="preserve"> </w:t>
        </w:r>
      </w:ins>
    </w:p>
    <w:p w14:paraId="43490688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52" w:author="Tammy Meek (NESO)" w:date="2024-11-08T09:30:00Z"/>
          <w:rFonts w:ascii="Arial" w:hAnsi="Arial" w:cs="Arial"/>
          <w:sz w:val="24"/>
          <w:szCs w:val="24"/>
        </w:rPr>
      </w:pPr>
    </w:p>
    <w:p w14:paraId="638C76F5" w14:textId="77777777" w:rsidR="00A67487" w:rsidRPr="00561BD8" w:rsidRDefault="00A67487" w:rsidP="00A67487">
      <w:pPr>
        <w:pStyle w:val="ListParagraph"/>
        <w:numPr>
          <w:ilvl w:val="1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53" w:author="Tammy Meek (NESO)" w:date="2024-11-08T09:30:00Z"/>
          <w:rFonts w:ascii="Arial" w:hAnsi="Arial" w:cs="Arial"/>
          <w:sz w:val="24"/>
          <w:szCs w:val="24"/>
        </w:rPr>
      </w:pPr>
      <w:ins w:id="254" w:author="Tammy Meek (NESO)" w:date="2024-11-08T09:30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Gated Design Process </w:t>
        </w:r>
      </w:ins>
    </w:p>
    <w:p w14:paraId="1EBC6FE5" w14:textId="77777777" w:rsidR="00A67487" w:rsidRPr="00561BD8" w:rsidRDefault="00A67487" w:rsidP="00A67487">
      <w:pPr>
        <w:tabs>
          <w:tab w:val="left" w:pos="993"/>
          <w:tab w:val="center" w:pos="4153"/>
          <w:tab w:val="right" w:pos="8306"/>
        </w:tabs>
        <w:spacing w:after="0" w:line="240" w:lineRule="auto"/>
        <w:ind w:left="360"/>
        <w:jc w:val="both"/>
        <w:rPr>
          <w:ins w:id="255" w:author="Tammy Meek (NESO)" w:date="2024-11-08T09:30:00Z"/>
          <w:rFonts w:ascii="Arial" w:hAnsi="Arial" w:cs="Arial"/>
          <w:sz w:val="24"/>
          <w:szCs w:val="24"/>
        </w:rPr>
      </w:pPr>
      <w:ins w:id="256" w:author="Tammy Meek (NESO)" w:date="2024-11-08T09:30:00Z"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3E1D6455" w14:textId="77777777" w:rsidR="00A67487" w:rsidRPr="00561BD8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57" w:author="Tammy Meek (NESO)" w:date="2024-11-08T09:30:00Z"/>
          <w:rFonts w:ascii="Arial" w:hAnsi="Arial" w:cs="Arial"/>
          <w:b/>
          <w:bCs/>
          <w:sz w:val="24"/>
          <w:szCs w:val="24"/>
        </w:rPr>
      </w:pPr>
      <w:ins w:id="258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ab/>
          <w:t xml:space="preserve">Where a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1BD8">
          <w:rPr>
            <w:rFonts w:ascii="Arial" w:hAnsi="Arial" w:cs="Arial"/>
            <w:sz w:val="24"/>
            <w:szCs w:val="24"/>
          </w:rPr>
          <w:t xml:space="preserve">has submitted an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1BD8">
          <w:rPr>
            <w:rFonts w:ascii="Arial" w:hAnsi="Arial" w:cs="Arial"/>
            <w:sz w:val="24"/>
            <w:szCs w:val="24"/>
          </w:rPr>
          <w:t>in respect of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1BD8">
          <w:rPr>
            <w:rFonts w:ascii="Arial" w:hAnsi="Arial" w:cs="Arial"/>
            <w:sz w:val="24"/>
            <w:szCs w:val="24"/>
          </w:rPr>
          <w:t xml:space="preserve">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meets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561BD8">
          <w:rPr>
            <w:rFonts w:ascii="Arial" w:hAnsi="Arial" w:cs="Arial"/>
            <w:sz w:val="24"/>
            <w:szCs w:val="24"/>
          </w:rPr>
          <w:t xml:space="preserve">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561BD8">
          <w:rPr>
            <w:rFonts w:ascii="Arial" w:hAnsi="Arial" w:cs="Arial"/>
            <w:sz w:val="24"/>
            <w:szCs w:val="24"/>
          </w:rPr>
          <w:t xml:space="preserve"> will be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processed in accordance with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and the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Designation Methodology</w:t>
        </w:r>
        <w:r w:rsidRPr="00561BD8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89ED6F1" w14:textId="77777777" w:rsidR="00A67487" w:rsidRPr="00561BD8" w:rsidRDefault="00A67487" w:rsidP="00A67487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59" w:author="Tammy Meek (NESO)" w:date="2024-11-08T09:30:00Z"/>
          <w:rFonts w:ascii="Arial" w:hAnsi="Arial" w:cs="Arial"/>
          <w:b/>
          <w:bCs/>
          <w:sz w:val="24"/>
          <w:szCs w:val="24"/>
        </w:rPr>
      </w:pPr>
      <w:ins w:id="260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 xml:space="preserve"> </w:t>
        </w:r>
      </w:ins>
    </w:p>
    <w:p w14:paraId="50A888A8" w14:textId="77777777" w:rsidR="00A67487" w:rsidRPr="00561BD8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61" w:author="Tammy Meek (NESO)" w:date="2024-11-08T09:30:00Z"/>
          <w:rFonts w:ascii="Arial" w:hAnsi="Arial" w:cs="Arial"/>
          <w:b/>
          <w:bCs/>
          <w:sz w:val="24"/>
          <w:szCs w:val="24"/>
        </w:rPr>
      </w:pPr>
      <w:ins w:id="262" w:author="Tammy Meek (NESO)" w:date="2024-11-08T09:30:00Z">
        <w:r w:rsidRPr="003E2EE9">
          <w:tab/>
        </w:r>
        <w:r w:rsidRPr="00561BD8">
          <w:rPr>
            <w:rFonts w:ascii="Arial" w:hAnsi="Arial" w:cs="Arial"/>
            <w:sz w:val="24"/>
            <w:szCs w:val="24"/>
          </w:rPr>
          <w:t>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1BD8">
          <w:rPr>
            <w:rFonts w:ascii="Arial" w:hAnsi="Arial" w:cs="Arial"/>
            <w:sz w:val="24"/>
            <w:szCs w:val="24"/>
          </w:rPr>
          <w:t>which has requested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 </w:t>
        </w:r>
        <w:r w:rsidRPr="00561BD8">
          <w:rPr>
            <w:rFonts w:ascii="Arial" w:hAnsi="Arial" w:cs="Arial"/>
            <w:sz w:val="24"/>
            <w:szCs w:val="24"/>
          </w:rPr>
          <w:t>for a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1BD8">
          <w:rPr>
            <w:rFonts w:ascii="Arial" w:hAnsi="Arial" w:cs="Arial"/>
            <w:sz w:val="24"/>
            <w:szCs w:val="24"/>
          </w:rPr>
          <w:t xml:space="preserve"> in their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EA Request </w:t>
        </w:r>
        <w:r w:rsidRPr="00561BD8">
          <w:rPr>
            <w:rFonts w:ascii="Arial" w:hAnsi="Arial" w:cs="Arial"/>
            <w:sz w:val="24"/>
            <w:szCs w:val="24"/>
          </w:rPr>
          <w:t xml:space="preserve">will be accommodated where practicable and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1BD8">
          <w:rPr>
            <w:rFonts w:ascii="Arial" w:hAnsi="Arial" w:cs="Arial"/>
            <w:sz w:val="24"/>
            <w:szCs w:val="24"/>
          </w:rPr>
          <w:t xml:space="preserve"> notified whether this can be accommodated or not where reasonably practicable prior to the issue of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561BD8">
          <w:rPr>
            <w:rFonts w:ascii="Arial" w:hAnsi="Arial" w:cs="Arial"/>
            <w:sz w:val="24"/>
            <w:szCs w:val="24"/>
          </w:rPr>
          <w:t xml:space="preserve">. The 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Connections Network Design Methodology </w:t>
        </w:r>
        <w:r w:rsidRPr="00561BD8">
          <w:rPr>
            <w:rFonts w:ascii="Arial" w:hAnsi="Arial" w:cs="Arial"/>
            <w:sz w:val="24"/>
            <w:szCs w:val="24"/>
          </w:rPr>
          <w:t>sets out the process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1BD8">
          <w:rPr>
            <w:rFonts w:ascii="Arial" w:hAnsi="Arial" w:cs="Arial"/>
            <w:sz w:val="24"/>
            <w:szCs w:val="24"/>
          </w:rPr>
          <w:t>the management of requests for</w:t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r w:rsidRPr="00561BD8">
          <w:rPr>
            <w:rFonts w:ascii="Arial" w:hAnsi="Arial" w:cs="Arial"/>
            <w:sz w:val="24"/>
            <w:szCs w:val="24"/>
          </w:rPr>
          <w:t>.</w:t>
        </w:r>
        <w:r w:rsidRPr="003E2EE9">
          <w:tab/>
        </w:r>
        <w:r>
          <w:t xml:space="preserve"> </w:t>
        </w:r>
      </w:ins>
    </w:p>
    <w:p w14:paraId="6C8F7C35" w14:textId="77777777" w:rsidR="00A67487" w:rsidRPr="00561BD8" w:rsidRDefault="00A67487" w:rsidP="00A67487">
      <w:pPr>
        <w:pStyle w:val="ListParagraph"/>
        <w:rPr>
          <w:ins w:id="263" w:author="Tammy Meek (NESO)" w:date="2024-11-08T09:30:00Z"/>
          <w:rFonts w:ascii="Arial" w:hAnsi="Arial" w:cs="Arial"/>
          <w:sz w:val="24"/>
          <w:szCs w:val="24"/>
        </w:rPr>
      </w:pPr>
    </w:p>
    <w:p w14:paraId="579CDBAA" w14:textId="77777777" w:rsidR="00A67487" w:rsidRPr="00561BD8" w:rsidRDefault="00A67487" w:rsidP="00A67487">
      <w:pPr>
        <w:pStyle w:val="ListParagraph"/>
        <w:numPr>
          <w:ilvl w:val="1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64" w:author="Tammy Meek (NESO)" w:date="2024-11-08T09:30:00Z"/>
          <w:rFonts w:ascii="Arial" w:hAnsi="Arial" w:cs="Arial"/>
          <w:sz w:val="24"/>
          <w:szCs w:val="24"/>
        </w:rPr>
      </w:pPr>
      <w:ins w:id="265" w:author="Tammy Meek (NESO)" w:date="2024-11-08T09:30:00Z">
        <w:r w:rsidRPr="00561BD8">
          <w:rPr>
            <w:rFonts w:ascii="Arial" w:hAnsi="Arial" w:cs="Arial"/>
            <w:sz w:val="24"/>
            <w:szCs w:val="24"/>
          </w:rPr>
          <w:tab/>
        </w:r>
        <w:r w:rsidRPr="00561BD8">
          <w:rPr>
            <w:rFonts w:ascii="Arial" w:hAnsi="Arial" w:cs="Arial"/>
            <w:b/>
            <w:bCs/>
            <w:sz w:val="24"/>
            <w:szCs w:val="24"/>
          </w:rPr>
          <w:t xml:space="preserve">Outcome of the Gated Process for Projects with Existing Agreements </w:t>
        </w:r>
      </w:ins>
    </w:p>
    <w:p w14:paraId="37A3DD81" w14:textId="77777777" w:rsidR="00A67487" w:rsidRPr="00561BD8" w:rsidRDefault="00A67487" w:rsidP="00A67487">
      <w:pPr>
        <w:pStyle w:val="ListParagraph"/>
        <w:rPr>
          <w:ins w:id="266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2475620D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67" w:author="Tammy Meek (NESO)" w:date="2024-11-08T09:30:00Z"/>
          <w:rFonts w:ascii="Arial" w:hAnsi="Arial" w:cs="Arial"/>
          <w:sz w:val="24"/>
          <w:szCs w:val="24"/>
        </w:rPr>
      </w:pPr>
      <w:ins w:id="268" w:author="Tammy Meek (NESO)" w:date="2024-11-08T09:30:00Z">
        <w:r w:rsidRPr="00045C76">
          <w:rPr>
            <w:rFonts w:ascii="Arial" w:hAnsi="Arial" w:cs="Arial"/>
            <w:b/>
            <w:bCs/>
            <w:sz w:val="24"/>
            <w:szCs w:val="24"/>
          </w:rPr>
          <w:tab/>
        </w:r>
        <w:r w:rsidRPr="00045C76">
          <w:rPr>
            <w:rFonts w:ascii="Arial" w:hAnsi="Arial" w:cs="Arial"/>
            <w:sz w:val="24"/>
            <w:szCs w:val="24"/>
          </w:rPr>
          <w:t xml:space="preserve">The outcome of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Gated Process</w:t>
        </w:r>
        <w:r w:rsidRPr="00045C76">
          <w:rPr>
            <w:rFonts w:ascii="Arial" w:hAnsi="Arial" w:cs="Arial"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for Projects with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is that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are 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Existing Agreements</w:t>
        </w:r>
        <w:r w:rsidRPr="00045C76">
          <w:rPr>
            <w:rFonts w:ascii="Arial" w:hAnsi="Arial" w:cs="Arial"/>
            <w:sz w:val="24"/>
            <w:szCs w:val="24"/>
          </w:rPr>
          <w:t xml:space="preserve"> 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as appropriate and amended by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045C76">
          <w:rPr>
            <w:rFonts w:ascii="Arial" w:hAnsi="Arial" w:cs="Arial"/>
            <w:sz w:val="24"/>
            <w:szCs w:val="24"/>
          </w:rPr>
          <w:t xml:space="preserve"> or a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  <w:r w:rsidRPr="00045C76">
          <w:rPr>
            <w:rFonts w:ascii="Arial" w:hAnsi="Arial" w:cs="Arial"/>
            <w:sz w:val="24"/>
            <w:szCs w:val="24"/>
          </w:rPr>
          <w:t xml:space="preserve"> to reflect this. </w:t>
        </w:r>
      </w:ins>
    </w:p>
    <w:p w14:paraId="463F4B70" w14:textId="77777777" w:rsidR="00A67487" w:rsidRPr="00045C76" w:rsidRDefault="00A67487" w:rsidP="00A67487">
      <w:p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69" w:author="Tammy Meek (NESO)" w:date="2024-11-08T09:30:00Z"/>
          <w:rFonts w:ascii="Arial" w:hAnsi="Arial" w:cs="Arial"/>
          <w:sz w:val="24"/>
          <w:szCs w:val="24"/>
        </w:rPr>
      </w:pPr>
      <w:ins w:id="270" w:author="Tammy Meek (NESO)" w:date="2024-11-08T09:30:00Z">
        <w:r>
          <w:t xml:space="preserve"> </w:t>
        </w:r>
      </w:ins>
    </w:p>
    <w:p w14:paraId="053DE2CE" w14:textId="77777777" w:rsidR="00A67487" w:rsidRPr="00045C76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71" w:author="Tammy Meek (NESO)" w:date="2024-11-08T09:30:00Z"/>
          <w:rFonts w:ascii="Arial" w:hAnsi="Arial" w:cs="Arial"/>
          <w:b/>
          <w:bCs/>
          <w:sz w:val="24"/>
          <w:szCs w:val="24"/>
        </w:rPr>
      </w:pPr>
      <w:ins w:id="272" w:author="Tammy Meek (NESO)" w:date="2024-11-08T09:30:00Z">
        <w:r w:rsidRPr="003E2EE9">
          <w:tab/>
        </w:r>
        <w:r w:rsidRPr="00045C76">
          <w:rPr>
            <w:rFonts w:ascii="Arial" w:hAnsi="Arial" w:cs="Arial"/>
            <w:sz w:val="24"/>
            <w:szCs w:val="24"/>
          </w:rPr>
          <w:t>Until given the status of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Existing Agreements </w:t>
        </w:r>
        <w:r w:rsidRPr="00045C76">
          <w:rPr>
            <w:rFonts w:ascii="Arial" w:hAnsi="Arial" w:cs="Arial"/>
            <w:sz w:val="24"/>
            <w:szCs w:val="24"/>
          </w:rPr>
          <w:t>and , as appropriate,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or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045C76">
          <w:rPr>
            <w:rFonts w:ascii="Arial" w:hAnsi="Arial" w:cs="Arial"/>
            <w:sz w:val="24"/>
            <w:szCs w:val="24"/>
          </w:rPr>
          <w:t>is accepted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045C76">
          <w:rPr>
            <w:rFonts w:ascii="Arial" w:hAnsi="Arial" w:cs="Arial"/>
            <w:sz w:val="24"/>
            <w:szCs w:val="24"/>
          </w:rPr>
          <w:t>for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will continue in accordance with their terms provided that any obligations on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045C76">
          <w:rPr>
            <w:rFonts w:ascii="Arial" w:hAnsi="Arial" w:cs="Arial"/>
            <w:sz w:val="24"/>
            <w:szCs w:val="24"/>
          </w:rPr>
          <w:t xml:space="preserve"> to progress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045C76">
          <w:rPr>
            <w:rFonts w:ascii="Arial" w:hAnsi="Arial" w:cs="Arial"/>
            <w:sz w:val="24"/>
            <w:szCs w:val="24"/>
          </w:rPr>
          <w:t xml:space="preserve"> (including seeking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>Consents</w:t>
        </w:r>
        <w:r w:rsidRPr="00045C76">
          <w:rPr>
            <w:rFonts w:ascii="Arial" w:hAnsi="Arial" w:cs="Arial"/>
            <w:sz w:val="24"/>
            <w:szCs w:val="24"/>
          </w:rPr>
          <w:t>)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045C76">
          <w:rPr>
            <w:rFonts w:ascii="Arial" w:hAnsi="Arial" w:cs="Arial"/>
            <w:sz w:val="24"/>
            <w:szCs w:val="24"/>
          </w:rPr>
          <w:t xml:space="preserve">in any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045C76">
          <w:rPr>
            <w:rFonts w:ascii="Arial" w:hAnsi="Arial" w:cs="Arial"/>
            <w:sz w:val="24"/>
            <w:szCs w:val="24"/>
          </w:rPr>
          <w:t>for (and in respect of) a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045C76">
          <w:rPr>
            <w:rFonts w:ascii="Arial" w:hAnsi="Arial" w:cs="Arial"/>
            <w:sz w:val="24"/>
            <w:szCs w:val="24"/>
          </w:rPr>
          <w:t xml:space="preserve">given the status of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Existing Agreements </w:t>
        </w:r>
        <w:r w:rsidRPr="00045C76">
          <w:rPr>
            <w:rFonts w:ascii="Arial" w:hAnsi="Arial" w:cs="Arial"/>
            <w:sz w:val="24"/>
            <w:szCs w:val="24"/>
          </w:rPr>
          <w:lastRenderedPageBreak/>
          <w:t xml:space="preserve">are deemed to have been waived by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with effect from, as appropriate, 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045C76">
          <w:rPr>
            <w:rFonts w:ascii="Arial" w:hAnsi="Arial" w:cs="Arial"/>
            <w:sz w:val="24"/>
            <w:szCs w:val="24"/>
          </w:rPr>
          <w:t>or notification by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045C76">
          <w:rPr>
            <w:rFonts w:ascii="Arial" w:hAnsi="Arial" w:cs="Arial"/>
            <w:sz w:val="24"/>
            <w:szCs w:val="24"/>
          </w:rPr>
          <w:t xml:space="preserve">to the 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045C76">
          <w:rPr>
            <w:rFonts w:ascii="Arial" w:hAnsi="Arial" w:cs="Arial"/>
            <w:sz w:val="24"/>
            <w:szCs w:val="24"/>
          </w:rPr>
          <w:t xml:space="preserve">under Paragraphs 18.7 or 18.10.2. </w:t>
        </w:r>
      </w:ins>
    </w:p>
    <w:p w14:paraId="3232A784" w14:textId="77777777" w:rsidR="00A67487" w:rsidRPr="00045C76" w:rsidRDefault="00A67487" w:rsidP="00A67487">
      <w:pPr>
        <w:pStyle w:val="ListParagraph"/>
        <w:tabs>
          <w:tab w:val="left" w:pos="0"/>
        </w:tabs>
        <w:ind w:left="1418" w:hanging="1418"/>
        <w:rPr>
          <w:ins w:id="273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C515303" w14:textId="77777777" w:rsidR="00A67487" w:rsidRPr="00045C76" w:rsidRDefault="00A67487" w:rsidP="00A67487">
      <w:pPr>
        <w:pStyle w:val="ListParagraph"/>
        <w:numPr>
          <w:ilvl w:val="2"/>
          <w:numId w:val="37"/>
        </w:numPr>
        <w:tabs>
          <w:tab w:val="left" w:pos="0"/>
          <w:tab w:val="center" w:pos="4153"/>
          <w:tab w:val="right" w:pos="8306"/>
        </w:tabs>
        <w:spacing w:after="0" w:line="240" w:lineRule="auto"/>
        <w:ind w:left="1418" w:hanging="1418"/>
        <w:jc w:val="both"/>
        <w:rPr>
          <w:ins w:id="274" w:author="Tammy Meek (NESO)" w:date="2024-11-08T09:30:00Z"/>
          <w:rFonts w:ascii="Arial" w:hAnsi="Arial" w:cs="Arial"/>
          <w:sz w:val="24"/>
          <w:szCs w:val="24"/>
        </w:rPr>
      </w:pPr>
      <w:ins w:id="275" w:author="Tammy Meek (NESO)" w:date="2024-11-08T09:30:00Z">
        <w:r w:rsidRPr="00045C76">
          <w:rPr>
            <w:rFonts w:ascii="Arial" w:hAnsi="Arial" w:cs="Arial"/>
            <w:sz w:val="24"/>
            <w:szCs w:val="24"/>
          </w:rPr>
          <w:t>Once the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045C76">
          <w:rPr>
            <w:rFonts w:ascii="Arial" w:hAnsi="Arial" w:cs="Arial"/>
            <w:sz w:val="24"/>
            <w:szCs w:val="24"/>
          </w:rPr>
          <w:t>is entered into</w:t>
        </w:r>
        <w:r w:rsidRPr="00045C76">
          <w:rPr>
            <w:rFonts w:ascii="Arial" w:hAnsi="Arial" w:cs="Arial"/>
            <w:b/>
            <w:bCs/>
            <w:sz w:val="24"/>
            <w:szCs w:val="24"/>
          </w:rPr>
          <w:t xml:space="preserve">: </w:t>
        </w:r>
      </w:ins>
    </w:p>
    <w:p w14:paraId="36EA6EAF" w14:textId="77777777" w:rsidR="00A67487" w:rsidRPr="00045C76" w:rsidRDefault="00A67487" w:rsidP="00A67487">
      <w:pPr>
        <w:pStyle w:val="ListParagraph"/>
        <w:rPr>
          <w:ins w:id="276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AA50C2F" w14:textId="77777777" w:rsidR="00A67487" w:rsidRDefault="00A67487" w:rsidP="00A67487">
      <w:pPr>
        <w:pStyle w:val="ListParagraph"/>
        <w:numPr>
          <w:ilvl w:val="3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277" w:author="Tammy Meek (NESO)" w:date="2024-11-08T09:30:00Z"/>
          <w:rFonts w:ascii="Arial" w:hAnsi="Arial" w:cs="Arial"/>
          <w:sz w:val="24"/>
          <w:szCs w:val="24"/>
        </w:rPr>
      </w:pPr>
      <w:ins w:id="278" w:author="Tammy Meek (NESO)" w:date="2024-11-08T09:30:00Z">
        <w:r w:rsidRPr="003E2EE9">
          <w:tab/>
        </w:r>
        <w:r w:rsidRPr="001E1180">
          <w:rPr>
            <w:rFonts w:ascii="Arial" w:hAnsi="Arial" w:cs="Arial"/>
            <w:sz w:val="24"/>
            <w:szCs w:val="24"/>
          </w:rPr>
          <w:t>there will be no longer be any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>liability for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E1180">
          <w:rPr>
            <w:rFonts w:ascii="Arial" w:hAnsi="Arial" w:cs="Arial"/>
            <w:sz w:val="24"/>
            <w:szCs w:val="24"/>
          </w:rPr>
          <w:t xml:space="preserve">payment of a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 xml:space="preserve">Cancellation Charge </w:t>
        </w:r>
        <w:r w:rsidRPr="001E1180">
          <w:rPr>
            <w:rFonts w:ascii="Arial" w:hAnsi="Arial" w:cs="Arial"/>
            <w:sz w:val="24"/>
            <w:szCs w:val="24"/>
          </w:rPr>
          <w:t xml:space="preserve">or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Final Sums</w:t>
        </w:r>
        <w:r w:rsidRPr="001E1180">
          <w:rPr>
            <w:rFonts w:ascii="Arial" w:hAnsi="Arial" w:cs="Arial"/>
            <w:sz w:val="24"/>
            <w:szCs w:val="24"/>
          </w:rPr>
          <w:t xml:space="preserve"> under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Existing Agreement</w:t>
        </w:r>
        <w:r w:rsidRPr="001E1180">
          <w:rPr>
            <w:rFonts w:ascii="Arial" w:hAnsi="Arial" w:cs="Arial"/>
            <w:sz w:val="24"/>
            <w:szCs w:val="24"/>
          </w:rPr>
          <w:t xml:space="preserve"> for that </w:t>
        </w:r>
        <w:r w:rsidRPr="001E1180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1E1180">
          <w:rPr>
            <w:rFonts w:ascii="Arial" w:hAnsi="Arial" w:cs="Arial"/>
            <w:sz w:val="24"/>
            <w:szCs w:val="24"/>
          </w:rPr>
          <w:t>; and</w:t>
        </w:r>
      </w:ins>
    </w:p>
    <w:p w14:paraId="08D15466" w14:textId="77777777" w:rsidR="00A67487" w:rsidRPr="000E0A90" w:rsidRDefault="00A67487" w:rsidP="00A67487">
      <w:p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279" w:author="Tammy Meek (NESO)" w:date="2024-11-08T09:30:00Z"/>
          <w:rFonts w:ascii="Arial" w:hAnsi="Arial" w:cs="Arial"/>
          <w:sz w:val="24"/>
          <w:szCs w:val="24"/>
        </w:rPr>
      </w:pPr>
    </w:p>
    <w:p w14:paraId="619F810E" w14:textId="77777777" w:rsidR="00FD7D8B" w:rsidRPr="003E2EE9" w:rsidRDefault="00FD7D8B" w:rsidP="00A67487">
      <w:pPr>
        <w:pStyle w:val="ListParagraph"/>
        <w:numPr>
          <w:ilvl w:val="3"/>
          <w:numId w:val="37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835" w:hanging="1417"/>
        <w:jc w:val="both"/>
        <w:rPr>
          <w:ins w:id="280" w:author="Tammy Meek (NESO)" w:date="2024-11-08T09:30:00Z"/>
          <w:rFonts w:ascii="Arial" w:hAnsi="Arial" w:cs="Arial"/>
          <w:sz w:val="24"/>
          <w:szCs w:val="24"/>
        </w:rPr>
      </w:pPr>
      <w:ins w:id="281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>any obligation to provide security under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Existing Agreement </w:t>
        </w:r>
        <w:r w:rsidRPr="003E2EE9">
          <w:rPr>
            <w:rFonts w:ascii="Arial" w:hAnsi="Arial" w:cs="Arial"/>
            <w:sz w:val="24"/>
            <w:szCs w:val="24"/>
          </w:rPr>
          <w:t>for that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3E2EE9">
          <w:rPr>
            <w:rFonts w:ascii="Arial" w:hAnsi="Arial" w:cs="Arial"/>
            <w:sz w:val="24"/>
            <w:szCs w:val="24"/>
          </w:rPr>
          <w:t>will cease,</w:t>
        </w:r>
      </w:ins>
    </w:p>
    <w:p w14:paraId="3F26D22C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2410" w:hanging="1134"/>
        <w:jc w:val="both"/>
        <w:rPr>
          <w:ins w:id="282" w:author="Tammy Meek (NESO)" w:date="2024-11-08T09:30:00Z"/>
          <w:rFonts w:ascii="Arial" w:hAnsi="Arial" w:cs="Arial"/>
          <w:sz w:val="24"/>
          <w:szCs w:val="24"/>
        </w:rPr>
      </w:pPr>
    </w:p>
    <w:p w14:paraId="4F59C4E4" w14:textId="77777777" w:rsidR="00FD7D8B" w:rsidRPr="003E2EE9" w:rsidRDefault="00FD7D8B" w:rsidP="00A67487">
      <w:pPr>
        <w:tabs>
          <w:tab w:val="center" w:pos="4153"/>
          <w:tab w:val="right" w:pos="8306"/>
        </w:tabs>
        <w:spacing w:after="0" w:line="240" w:lineRule="auto"/>
        <w:ind w:left="2835" w:hanging="1559"/>
        <w:jc w:val="both"/>
        <w:rPr>
          <w:ins w:id="283" w:author="Tammy Meek (NESO)" w:date="2024-11-08T09:30:00Z"/>
          <w:rFonts w:ascii="Arial" w:hAnsi="Arial" w:cs="Arial"/>
          <w:sz w:val="24"/>
          <w:szCs w:val="24"/>
        </w:rPr>
      </w:pPr>
      <w:ins w:id="284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ab/>
          <w:t xml:space="preserve">and as a </w:t>
        </w:r>
        <w:proofErr w:type="gramStart"/>
        <w:r w:rsidRPr="003E2EE9">
          <w:rPr>
            <w:rFonts w:ascii="Arial" w:hAnsi="Arial" w:cs="Arial"/>
            <w:sz w:val="24"/>
            <w:szCs w:val="24"/>
          </w:rPr>
          <w:t>consequence</w:t>
        </w:r>
        <w:proofErr w:type="gramEnd"/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 xml:space="preserve">shall as soon as reasonably practicable after and in any event within 6 weeks 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3E2EE9">
          <w:rPr>
            <w:rFonts w:ascii="Arial" w:hAnsi="Arial" w:cs="Arial"/>
            <w:sz w:val="24"/>
            <w:szCs w:val="24"/>
          </w:rPr>
          <w:t>being entered into, release and return any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Security Arrangement </w:t>
        </w:r>
        <w:r w:rsidRPr="003E2EE9">
          <w:rPr>
            <w:rFonts w:ascii="Arial" w:hAnsi="Arial" w:cs="Arial"/>
            <w:sz w:val="24"/>
            <w:szCs w:val="24"/>
          </w:rPr>
          <w:t>held by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3E2EE9">
          <w:rPr>
            <w:rFonts w:ascii="Arial" w:hAnsi="Arial" w:cs="Arial"/>
            <w:sz w:val="24"/>
            <w:szCs w:val="24"/>
          </w:rPr>
          <w:t>in respect of the same.</w:t>
        </w:r>
      </w:ins>
    </w:p>
    <w:p w14:paraId="41E32FAD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jc w:val="both"/>
        <w:rPr>
          <w:ins w:id="285" w:author="Tammy Meek (NESO)" w:date="2024-11-08T09:30:00Z"/>
          <w:rFonts w:ascii="Arial" w:hAnsi="Arial" w:cs="Arial"/>
          <w:sz w:val="24"/>
          <w:szCs w:val="24"/>
        </w:rPr>
      </w:pPr>
    </w:p>
    <w:p w14:paraId="43A8D950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jc w:val="both"/>
        <w:rPr>
          <w:ins w:id="286" w:author="Tammy Meek (NESO)" w:date="2024-11-08T09:30:00Z"/>
          <w:rFonts w:ascii="Arial" w:hAnsi="Arial" w:cs="Arial"/>
          <w:sz w:val="24"/>
          <w:szCs w:val="24"/>
        </w:rPr>
      </w:pPr>
      <w:ins w:id="287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3FA5A742" w14:textId="77777777" w:rsidR="00A67487" w:rsidRPr="00CF6335" w:rsidRDefault="00A67487" w:rsidP="00A67487">
      <w:pPr>
        <w:pStyle w:val="ListParagraph"/>
        <w:numPr>
          <w:ilvl w:val="1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88" w:author="Tammy Meek (NESO)" w:date="2024-11-08T09:30:00Z"/>
          <w:rFonts w:ascii="Arial" w:hAnsi="Arial" w:cs="Arial"/>
          <w:sz w:val="24"/>
          <w:szCs w:val="24"/>
        </w:rPr>
      </w:pPr>
      <w:ins w:id="289" w:author="Tammy Meek (NESO)" w:date="2024-11-08T09:30:00Z">
        <w:r w:rsidRPr="00CF6335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</w:ins>
    </w:p>
    <w:p w14:paraId="510E569B" w14:textId="77777777" w:rsidR="00A67487" w:rsidRPr="00E236D2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290" w:author="Tammy Meek (NESO)" w:date="2024-11-08T09:30:00Z"/>
          <w:rFonts w:ascii="Arial" w:hAnsi="Arial" w:cs="Arial"/>
          <w:sz w:val="24"/>
          <w:szCs w:val="24"/>
        </w:rPr>
      </w:pPr>
      <w:ins w:id="291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E1D6B06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92" w:author="Tammy Meek (NESO)" w:date="2024-11-08T09:30:00Z"/>
          <w:rFonts w:ascii="Arial" w:hAnsi="Arial" w:cs="Arial"/>
          <w:sz w:val="24"/>
          <w:szCs w:val="24"/>
        </w:rPr>
      </w:pPr>
      <w:ins w:id="293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E236D2">
          <w:rPr>
            <w:rFonts w:ascii="Arial" w:hAnsi="Arial" w:cs="Arial"/>
            <w:sz w:val="24"/>
            <w:szCs w:val="24"/>
          </w:rPr>
          <w:t xml:space="preserve"> was not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>within the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Window</w:t>
        </w:r>
        <w:r w:rsidRPr="00E236D2">
          <w:rPr>
            <w:rFonts w:ascii="Arial" w:eastAsia="Times New Roman" w:hAnsi="Arial" w:cs="Times New Roman"/>
            <w:sz w:val="24"/>
            <w:szCs w:val="24"/>
          </w:rPr>
          <w:t xml:space="preserve"> or it was not</w:t>
        </w:r>
        <w:r w:rsidRPr="00E236D2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Effective</w:t>
        </w:r>
        <w:r w:rsidRPr="00E236D2">
          <w:rPr>
            <w:rFonts w:ascii="Arial" w:hAnsi="Arial" w:cs="Arial"/>
            <w:sz w:val="24"/>
            <w:szCs w:val="24"/>
          </w:rPr>
          <w:t xml:space="preserve">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the closure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Request Window</w:t>
        </w:r>
        <w:r w:rsidRPr="00E236D2">
          <w:rPr>
            <w:rFonts w:ascii="Arial" w:hAnsi="Arial" w:cs="Arial"/>
            <w:sz w:val="24"/>
            <w:szCs w:val="24"/>
          </w:rPr>
          <w:t xml:space="preserve">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99FA28B" w14:textId="77777777" w:rsidR="00A67487" w:rsidRPr="00E236D2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294" w:author="Tammy Meek (NESO)" w:date="2024-11-08T09:30:00Z"/>
          <w:rFonts w:ascii="Arial" w:hAnsi="Arial" w:cs="Arial"/>
          <w:sz w:val="24"/>
          <w:szCs w:val="24"/>
        </w:rPr>
      </w:pPr>
      <w:ins w:id="295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3C2B6E69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96" w:author="Tammy Meek (NESO)" w:date="2024-11-08T09:30:00Z"/>
          <w:rFonts w:ascii="Arial" w:hAnsi="Arial" w:cs="Arial"/>
          <w:sz w:val="24"/>
          <w:szCs w:val="24"/>
        </w:rPr>
      </w:pPr>
      <w:ins w:id="297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has been provided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>,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</w:t>
        </w:r>
        <w:r w:rsidRPr="00E236D2">
          <w:rPr>
            <w:rFonts w:ascii="Arial" w:hAnsi="Arial" w:cs="Arial"/>
            <w:sz w:val="24"/>
            <w:szCs w:val="24"/>
          </w:rPr>
          <w:t xml:space="preserve">s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after receipt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Notification </w:t>
        </w:r>
        <w:r w:rsidRPr="00E236D2">
          <w:rPr>
            <w:rFonts w:ascii="Arial" w:hAnsi="Arial" w:cs="Arial"/>
            <w:sz w:val="24"/>
            <w:szCs w:val="24"/>
          </w:rPr>
          <w:t xml:space="preserve">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93789A9" w14:textId="77777777" w:rsidR="00A67487" w:rsidRPr="00E236D2" w:rsidRDefault="00A67487" w:rsidP="00A67487">
      <w:pPr>
        <w:pStyle w:val="ListParagraph"/>
        <w:rPr>
          <w:ins w:id="298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2A8F83B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299" w:author="Tammy Meek (NESO)" w:date="2024-11-08T09:30:00Z"/>
          <w:rFonts w:ascii="Arial" w:hAnsi="Arial" w:cs="Arial"/>
          <w:sz w:val="24"/>
          <w:szCs w:val="24"/>
        </w:rPr>
      </w:pPr>
      <w:ins w:id="300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Where an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Request</w:t>
        </w:r>
        <w:r w:rsidRPr="00E236D2">
          <w:rPr>
            <w:rFonts w:ascii="Arial" w:hAnsi="Arial" w:cs="Arial"/>
            <w:sz w:val="24"/>
            <w:szCs w:val="24"/>
          </w:rPr>
          <w:t xml:space="preserve"> was submitted by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proofErr w:type="gramStart"/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proofErr w:type="gramEnd"/>
        <w:r w:rsidRPr="00E236D2">
          <w:rPr>
            <w:rFonts w:ascii="Arial" w:hAnsi="Arial" w:cs="Arial"/>
            <w:sz w:val="24"/>
            <w:szCs w:val="24"/>
          </w:rPr>
          <w:t xml:space="preserve"> but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Criteria </w:t>
        </w:r>
        <w:r w:rsidRPr="00E236D2">
          <w:rPr>
            <w:rFonts w:ascii="Arial" w:hAnsi="Arial" w:cs="Arial"/>
            <w:sz w:val="24"/>
            <w:szCs w:val="24"/>
          </w:rPr>
          <w:t xml:space="preserve">has not been met,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for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shall be issued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end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747AF1F" w14:textId="77777777" w:rsidR="00A67487" w:rsidRPr="00E236D2" w:rsidRDefault="00A67487" w:rsidP="00A67487">
      <w:pPr>
        <w:pStyle w:val="ListParagraph"/>
        <w:rPr>
          <w:ins w:id="301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416213D" w14:textId="77777777" w:rsidR="00A67487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02" w:author="Tammy Meek (NESO)" w:date="2024-11-08T09:30:00Z"/>
          <w:rFonts w:ascii="Arial" w:hAnsi="Arial" w:cs="Arial"/>
          <w:sz w:val="24"/>
          <w:szCs w:val="24"/>
        </w:rPr>
      </w:pPr>
      <w:ins w:id="303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Where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in respect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E236D2">
          <w:rPr>
            <w:rFonts w:ascii="Arial" w:hAnsi="Arial" w:cs="Arial"/>
            <w:sz w:val="24"/>
            <w:szCs w:val="24"/>
          </w:rPr>
          <w:t>for a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E236D2">
          <w:rPr>
            <w:rFonts w:ascii="Arial" w:hAnsi="Arial" w:cs="Arial"/>
            <w:sz w:val="24"/>
            <w:szCs w:val="24"/>
          </w:rPr>
          <w:t xml:space="preserve">,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E236D2">
          <w:rPr>
            <w:rFonts w:ascii="Arial" w:hAnsi="Arial" w:cs="Arial"/>
            <w:sz w:val="24"/>
            <w:szCs w:val="24"/>
          </w:rPr>
          <w:t>will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advise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as soon as reasonably practicable and in any event prior to the start of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 of this and that as a consequence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E236D2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If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is not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being considered it can advise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accordingly at this point otherwise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will be progressed on the basis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where </w:t>
        </w:r>
        <w:r w:rsidRPr="00E236D2">
          <w:rPr>
            <w:rFonts w:ascii="Arial" w:hAnsi="Arial" w:cs="Arial"/>
            <w:sz w:val="24"/>
            <w:szCs w:val="24"/>
          </w:rPr>
          <w:lastRenderedPageBreak/>
          <w:t xml:space="preserve">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been notified that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E236D2">
          <w:rPr>
            <w:rFonts w:ascii="Arial" w:hAnsi="Arial" w:cs="Arial"/>
            <w:sz w:val="24"/>
            <w:szCs w:val="24"/>
          </w:rPr>
          <w:t xml:space="preserve"> is considering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and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E236D2">
          <w:rPr>
            <w:rFonts w:ascii="Arial" w:hAnsi="Arial" w:cs="Arial"/>
            <w:sz w:val="24"/>
            <w:szCs w:val="24"/>
          </w:rPr>
          <w:t xml:space="preserve"> has confirmed it is interested in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005E712" w14:textId="77777777" w:rsidR="00A67487" w:rsidRPr="00E236D2" w:rsidRDefault="00A67487" w:rsidP="00A67487">
      <w:pPr>
        <w:pStyle w:val="ListParagraph"/>
        <w:rPr>
          <w:ins w:id="304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6D7E6312" w14:textId="77777777" w:rsidR="00A67487" w:rsidRPr="00E236D2" w:rsidRDefault="00A67487" w:rsidP="00A67487">
      <w:pPr>
        <w:pStyle w:val="ListParagraph"/>
        <w:numPr>
          <w:ilvl w:val="2"/>
          <w:numId w:val="3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05" w:author="Tammy Meek (NESO)" w:date="2024-11-08T09:30:00Z"/>
          <w:rFonts w:ascii="Arial" w:hAnsi="Arial" w:cs="Arial"/>
          <w:sz w:val="24"/>
          <w:szCs w:val="24"/>
        </w:rPr>
      </w:pPr>
      <w:ins w:id="306" w:author="Tammy Meek (NESO)" w:date="2024-11-08T09:30:00Z">
        <w:r w:rsidRPr="003E2EE9">
          <w:tab/>
        </w:r>
        <w:r w:rsidRPr="00E236D2">
          <w:rPr>
            <w:rFonts w:ascii="Arial" w:hAnsi="Arial" w:cs="Arial"/>
            <w:sz w:val="24"/>
            <w:szCs w:val="24"/>
          </w:rPr>
          <w:t xml:space="preserve">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 xml:space="preserve"> shall amend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Agreement</w:t>
        </w:r>
        <w:r w:rsidRPr="00E236D2">
          <w:rPr>
            <w:rFonts w:ascii="Arial" w:hAnsi="Arial" w:cs="Arial"/>
            <w:sz w:val="24"/>
            <w:szCs w:val="24"/>
          </w:rPr>
          <w:t xml:space="preserve">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E236D2">
          <w:rPr>
            <w:rFonts w:ascii="Arial" w:hAnsi="Arial" w:cs="Arial"/>
            <w:sz w:val="24"/>
            <w:szCs w:val="24"/>
          </w:rPr>
          <w:t xml:space="preserve"> being to (as appropriate) amongst other things:</w:t>
        </w:r>
      </w:ins>
    </w:p>
    <w:p w14:paraId="24AB98F6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07" w:author="Tammy Meek (NESO)" w:date="2024-11-08T09:30:00Z"/>
          <w:rFonts w:ascii="Arial" w:hAnsi="Arial" w:cs="Arial"/>
          <w:sz w:val="24"/>
          <w:szCs w:val="24"/>
        </w:rPr>
      </w:pPr>
    </w:p>
    <w:p w14:paraId="6617CCBD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16516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0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3E38C9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F15325D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B39EE3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8751C1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C42D5E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40D6F20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26D01C2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E92EDE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B7C7BF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B76E712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1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8B5A9B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C1FC792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A380F06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3A50AB4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D989E11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2F4C3A0" w14:textId="77777777" w:rsidR="00A67487" w:rsidRPr="00E236D2" w:rsidRDefault="00A67487" w:rsidP="00A67487">
      <w:pPr>
        <w:pStyle w:val="ListParagraph"/>
        <w:numPr>
          <w:ilvl w:val="0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301959D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D55C43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A4157F8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7D88B01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2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9596AE6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666C29D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F44B854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A6070AB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0CF173B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3BAF460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63DB45C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83CEAB8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053849" w14:textId="77777777" w:rsidR="00A67487" w:rsidRPr="00E236D2" w:rsidRDefault="00A67487" w:rsidP="00A67487">
      <w:pPr>
        <w:pStyle w:val="ListParagraph"/>
        <w:numPr>
          <w:ilvl w:val="1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4D1F22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3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4B05AA7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C92A9E2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8C2E8E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E29CD4" w14:textId="77777777" w:rsidR="00A67487" w:rsidRPr="00E236D2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4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A76768" w14:textId="77777777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44" w:author="Tammy Meek (NESO)" w:date="2024-11-08T09:30:00Z"/>
          <w:rFonts w:ascii="Arial" w:hAnsi="Arial" w:cs="Arial"/>
          <w:sz w:val="24"/>
          <w:szCs w:val="24"/>
        </w:rPr>
      </w:pPr>
      <w:ins w:id="345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include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E236D2">
          <w:rPr>
            <w:rFonts w:ascii="Arial" w:hAnsi="Arial" w:cs="Arial"/>
            <w:sz w:val="24"/>
            <w:szCs w:val="24"/>
          </w:rPr>
          <w:t xml:space="preserve">, the effect of which is to make all the rights and obligations under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conditional until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is accepted. </w:t>
        </w:r>
      </w:ins>
    </w:p>
    <w:p w14:paraId="0236BF80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46" w:author="Tammy Meek (NESO)" w:date="2024-11-08T09:30:00Z"/>
          <w:rFonts w:ascii="Arial" w:hAnsi="Arial" w:cs="Arial"/>
          <w:sz w:val="24"/>
          <w:szCs w:val="24"/>
        </w:rPr>
      </w:pPr>
    </w:p>
    <w:p w14:paraId="095D4641" w14:textId="77777777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47" w:author="Tammy Meek (NESO)" w:date="2024-11-08T09:30:00Z"/>
          <w:rFonts w:ascii="Arial" w:hAnsi="Arial" w:cs="Arial"/>
          <w:sz w:val="24"/>
          <w:szCs w:val="24"/>
        </w:rPr>
      </w:pPr>
      <w:ins w:id="348" w:author="Tammy Meek (NESO)" w:date="2024-11-08T09:30:00Z">
        <w:r w:rsidRPr="00E236D2">
          <w:rPr>
            <w:rFonts w:ascii="Arial" w:hAnsi="Arial" w:cs="Arial"/>
            <w:sz w:val="24"/>
            <w:szCs w:val="24"/>
          </w:rPr>
          <w:t xml:space="preserve">delete the content of all Appendices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other than to include a new (or where it already exists) a replacement Appendix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Construction Agreement</w:t>
        </w:r>
        <w:r w:rsidRPr="00E236D2">
          <w:rPr>
            <w:rFonts w:ascii="Arial" w:hAnsi="Arial" w:cs="Arial"/>
            <w:sz w:val="24"/>
            <w:szCs w:val="24"/>
          </w:rPr>
          <w:t xml:space="preserve"> containing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User Data/Developer Data</w:t>
        </w:r>
        <w:r w:rsidRPr="00E236D2">
          <w:rPr>
            <w:rFonts w:ascii="Arial" w:hAnsi="Arial" w:cs="Arial"/>
            <w:sz w:val="24"/>
            <w:szCs w:val="24"/>
          </w:rPr>
          <w:t xml:space="preserve">, and the indicative 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Reserved</w:t>
        </w:r>
        <w:r w:rsidRPr="00E236D2">
          <w:rPr>
            <w:rFonts w:ascii="Arial" w:hAnsi="Arial" w:cs="Arial"/>
            <w:sz w:val="24"/>
            <w:szCs w:val="24"/>
          </w:rPr>
          <w:t xml:space="preserve"> connection date and location.</w:t>
        </w:r>
      </w:ins>
    </w:p>
    <w:p w14:paraId="5A5CDA4B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49" w:author="Tammy Meek (NESO)" w:date="2024-11-08T09:30:00Z"/>
          <w:rFonts w:ascii="Arial" w:hAnsi="Arial" w:cs="Arial"/>
          <w:sz w:val="24"/>
          <w:szCs w:val="24"/>
        </w:rPr>
      </w:pPr>
    </w:p>
    <w:p w14:paraId="372F664C" w14:textId="77777777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50" w:author="Tammy Meek (NESO)" w:date="2024-11-08T09:30:00Z"/>
          <w:rFonts w:ascii="Arial" w:hAnsi="Arial" w:cs="Arial"/>
          <w:sz w:val="24"/>
          <w:szCs w:val="24"/>
        </w:rPr>
      </w:pPr>
      <w:ins w:id="351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ab/>
        </w:r>
        <w:r w:rsidRPr="00E236D2">
          <w:rPr>
            <w:rFonts w:ascii="Arial" w:hAnsi="Arial" w:cs="Arial"/>
            <w:sz w:val="24"/>
            <w:szCs w:val="24"/>
          </w:rPr>
          <w:t xml:space="preserve">the connection location and date provided for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for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E236D2">
          <w:rPr>
            <w:rFonts w:ascii="Arial" w:hAnsi="Arial" w:cs="Arial"/>
            <w:sz w:val="24"/>
            <w:szCs w:val="24"/>
          </w:rPr>
          <w:t xml:space="preserve"> will remain as they currently are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but are now only provided (unless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is applied) on an indicative basis and the connection date and location will only be confirmed (with all the other details) in any subsequent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following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E236D2">
          <w:rPr>
            <w:rFonts w:ascii="Arial" w:hAnsi="Arial" w:cs="Arial"/>
            <w:sz w:val="24"/>
            <w:szCs w:val="24"/>
          </w:rPr>
          <w:t xml:space="preserve">under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Gated Application and Offer Process Run</w:t>
        </w:r>
        <w:r w:rsidRPr="00E236D2">
          <w:rPr>
            <w:rFonts w:ascii="Arial" w:hAnsi="Arial" w:cs="Arial"/>
            <w:sz w:val="24"/>
            <w:szCs w:val="24"/>
          </w:rPr>
          <w:t>.</w:t>
        </w:r>
      </w:ins>
    </w:p>
    <w:p w14:paraId="30745437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52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79CF9D51" w14:textId="77777777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353" w:author="Tammy Meek (NESO)" w:date="2024-11-08T09:30:00Z"/>
          <w:rFonts w:ascii="Arial" w:hAnsi="Arial" w:cs="Arial"/>
          <w:sz w:val="24"/>
          <w:szCs w:val="24"/>
        </w:rPr>
      </w:pPr>
      <w:ins w:id="354" w:author="Tammy Meek (NESO)" w:date="2024-11-08T09:30:00Z"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where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E236D2">
          <w:rPr>
            <w:rFonts w:ascii="Arial" w:hAnsi="Arial" w:cs="Arial"/>
            <w:sz w:val="24"/>
            <w:szCs w:val="24"/>
          </w:rPr>
          <w:t xml:space="preserve"> is included, whilst the rights and obligations remain conditional, the connection date and connection location of, as appropriate,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E236D2">
          <w:rPr>
            <w:rFonts w:ascii="Arial" w:hAnsi="Arial" w:cs="Arial"/>
            <w:sz w:val="24"/>
            <w:szCs w:val="24"/>
          </w:rPr>
          <w:t xml:space="preserve"> 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E236D2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E236D2">
          <w:rPr>
            <w:rFonts w:ascii="Arial" w:hAnsi="Arial" w:cs="Arial"/>
            <w:sz w:val="24"/>
            <w:szCs w:val="24"/>
          </w:rPr>
          <w:t xml:space="preserve">and any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E236D2">
          <w:rPr>
            <w:rFonts w:ascii="Arial" w:hAnsi="Arial" w:cs="Arial"/>
            <w:sz w:val="24"/>
            <w:szCs w:val="24"/>
          </w:rPr>
          <w:t xml:space="preserve"> will be made on the basis of these subject to a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E236D2">
          <w:rPr>
            <w:rFonts w:ascii="Arial" w:hAnsi="Arial" w:cs="Arial"/>
            <w:sz w:val="24"/>
            <w:szCs w:val="24"/>
          </w:rPr>
          <w:t xml:space="preserve">being accepted by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E236D2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E236D2">
          <w:rPr>
            <w:rFonts w:ascii="Arial" w:hAnsi="Arial" w:cs="Arial"/>
            <w:sz w:val="24"/>
            <w:szCs w:val="24"/>
          </w:rPr>
          <w:t>.</w:t>
        </w:r>
      </w:ins>
    </w:p>
    <w:p w14:paraId="2CD31660" w14:textId="77777777" w:rsidR="00A67487" w:rsidRPr="003E2EE9" w:rsidRDefault="00A67487" w:rsidP="00A67487">
      <w:pPr>
        <w:tabs>
          <w:tab w:val="left" w:pos="993"/>
        </w:tabs>
        <w:spacing w:after="0" w:line="240" w:lineRule="auto"/>
        <w:ind w:left="2268" w:hanging="1275"/>
        <w:jc w:val="both"/>
        <w:rPr>
          <w:ins w:id="355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90E34B8" w14:textId="77777777" w:rsidR="00A67487" w:rsidRPr="00E236D2" w:rsidRDefault="00A67487" w:rsidP="00A67487">
      <w:pPr>
        <w:pStyle w:val="ListParagraph"/>
        <w:numPr>
          <w:ilvl w:val="3"/>
          <w:numId w:val="38"/>
        </w:numPr>
        <w:tabs>
          <w:tab w:val="left" w:pos="993"/>
        </w:tabs>
        <w:spacing w:after="0" w:line="240" w:lineRule="auto"/>
        <w:ind w:left="2268" w:hanging="1275"/>
        <w:jc w:val="both"/>
        <w:rPr>
          <w:ins w:id="356" w:author="Tammy Meek (NESO)" w:date="2024-11-08T09:30:00Z"/>
          <w:rFonts w:ascii="Arial" w:hAnsi="Arial" w:cs="Arial"/>
          <w:b/>
          <w:bCs/>
          <w:sz w:val="24"/>
          <w:szCs w:val="24"/>
        </w:rPr>
      </w:pPr>
      <w:ins w:id="357" w:author="Tammy Meek (NESO)" w:date="2024-11-08T09:30:00Z">
        <w:r>
          <w:rPr>
            <w:rFonts w:ascii="Arial" w:hAnsi="Arial" w:cs="Arial"/>
            <w:sz w:val="24"/>
            <w:szCs w:val="24"/>
          </w:rPr>
          <w:t>t</w:t>
        </w:r>
        <w:r w:rsidRPr="00E236D2">
          <w:rPr>
            <w:rFonts w:ascii="Arial" w:hAnsi="Arial" w:cs="Arial"/>
            <w:sz w:val="24"/>
            <w:szCs w:val="24"/>
          </w:rPr>
          <w:t xml:space="preserve">he particular approach for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for a </w:t>
        </w:r>
        <w:r w:rsidRPr="00E236D2">
          <w:rPr>
            <w:rStyle w:val="normaltextrun"/>
            <w:rFonts w:ascii="Arial" w:hAnsi="Arial" w:cs="Arial"/>
            <w:b/>
            <w:bCs/>
            <w:sz w:val="24"/>
            <w:szCs w:val="24"/>
            <w:bdr w:val="none" w:sz="0" w:space="0" w:color="auto" w:frame="1"/>
          </w:rPr>
          <w:t>Project</w:t>
        </w:r>
        <w:r w:rsidRPr="00E236D2">
          <w:rPr>
            <w:rStyle w:val="normaltextrun"/>
            <w:rFonts w:ascii="Arial" w:hAnsi="Arial" w:cs="Arial"/>
            <w:sz w:val="24"/>
            <w:szCs w:val="24"/>
            <w:bdr w:val="none" w:sz="0" w:space="0" w:color="auto" w:frame="1"/>
          </w:rPr>
          <w:t xml:space="preserve"> </w:t>
        </w:r>
        <w:r w:rsidRPr="00E236D2">
          <w:rPr>
            <w:rFonts w:ascii="Arial" w:hAnsi="Arial" w:cs="Arial"/>
            <w:sz w:val="24"/>
            <w:szCs w:val="24"/>
          </w:rPr>
          <w:t xml:space="preserve">with owner/operators of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Distribution Systems</w:t>
        </w:r>
        <w:r w:rsidRPr="00E236D2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E236D2">
          <w:rPr>
            <w:rFonts w:ascii="Arial" w:hAnsi="Arial" w:cs="Arial"/>
            <w:sz w:val="24"/>
            <w:szCs w:val="24"/>
          </w:rPr>
          <w:t>where</w:t>
        </w:r>
        <w:proofErr w:type="gramEnd"/>
        <w:r w:rsidRPr="00E236D2">
          <w:rPr>
            <w:rFonts w:ascii="Arial" w:hAnsi="Arial" w:cs="Arial"/>
            <w:sz w:val="24"/>
            <w:szCs w:val="24"/>
          </w:rPr>
          <w:t xml:space="preserve"> triggered by </w:t>
        </w:r>
        <w:r w:rsidRPr="00E236D2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E236D2">
          <w:rPr>
            <w:rFonts w:ascii="Arial" w:hAnsi="Arial" w:cs="Arial"/>
            <w:sz w:val="24"/>
            <w:szCs w:val="24"/>
          </w:rPr>
          <w:t xml:space="preserve"> is addressed at Paragraph 18.16 below.</w:t>
        </w:r>
      </w:ins>
    </w:p>
    <w:p w14:paraId="71095A7F" w14:textId="77777777" w:rsidR="00A67487" w:rsidRPr="003E2EE9" w:rsidRDefault="00A67487" w:rsidP="00A67487">
      <w:pPr>
        <w:tabs>
          <w:tab w:val="left" w:pos="993"/>
        </w:tabs>
        <w:spacing w:after="0" w:line="240" w:lineRule="auto"/>
        <w:ind w:left="2268" w:hanging="1275"/>
        <w:jc w:val="both"/>
        <w:rPr>
          <w:ins w:id="358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0EE1AA4F" w14:textId="77777777" w:rsidR="00A67487" w:rsidRDefault="00A67487" w:rsidP="00A67487">
      <w:pPr>
        <w:pStyle w:val="ListParagraph"/>
        <w:numPr>
          <w:ilvl w:val="3"/>
          <w:numId w:val="38"/>
        </w:num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59" w:author="Tammy Meek (NESO)" w:date="2024-11-08T09:30:00Z"/>
          <w:rFonts w:ascii="Arial" w:hAnsi="Arial" w:cs="Arial"/>
          <w:sz w:val="24"/>
          <w:szCs w:val="24"/>
        </w:rPr>
      </w:pPr>
      <w:ins w:id="360" w:author="Tammy Meek (NESO)" w:date="2024-11-08T09:30:00Z">
        <w:r w:rsidRPr="008A393C">
          <w:rPr>
            <w:rFonts w:ascii="Arial" w:hAnsi="Arial" w:cs="Arial"/>
            <w:sz w:val="24"/>
            <w:szCs w:val="24"/>
          </w:rPr>
          <w:t xml:space="preserve">in the case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where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 are staged or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provide for more than one technology type in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User’s Works</w:t>
        </w:r>
        <w:r w:rsidRPr="008A393C">
          <w:rPr>
            <w:rFonts w:ascii="Arial" w:hAnsi="Arial" w:cs="Arial"/>
            <w:sz w:val="24"/>
            <w:szCs w:val="24"/>
          </w:rPr>
          <w:t xml:space="preserve">, and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8A393C">
          <w:rPr>
            <w:rFonts w:ascii="Arial" w:hAnsi="Arial" w:cs="Arial"/>
            <w:sz w:val="24"/>
            <w:szCs w:val="24"/>
          </w:rPr>
          <w:t xml:space="preserve"> is not submitted in respect of all of these and/or not all stages or technology types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8A393C">
          <w:rPr>
            <w:rFonts w:ascii="Arial" w:hAnsi="Arial" w:cs="Arial"/>
            <w:sz w:val="24"/>
            <w:szCs w:val="24"/>
          </w:rPr>
          <w:t xml:space="preserve"> for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8A393C">
          <w:rPr>
            <w:rFonts w:ascii="Arial" w:hAnsi="Arial" w:cs="Arial"/>
            <w:sz w:val="24"/>
            <w:szCs w:val="24"/>
          </w:rPr>
          <w:t xml:space="preserve"> will be adapted to reflect and achieve the intent of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8A393C">
          <w:rPr>
            <w:rFonts w:ascii="Arial" w:hAnsi="Arial" w:cs="Arial"/>
            <w:sz w:val="24"/>
            <w:szCs w:val="24"/>
          </w:rPr>
          <w:t xml:space="preserve"> by reference to those stages/technology types that  do not meet the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8A393C">
          <w:rPr>
            <w:rFonts w:ascii="Arial" w:hAnsi="Arial" w:cs="Arial"/>
            <w:sz w:val="24"/>
            <w:szCs w:val="24"/>
          </w:rPr>
          <w:t xml:space="preserve"> and to provide the equivalent of a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8A393C">
          <w:rPr>
            <w:rFonts w:ascii="Arial" w:hAnsi="Arial" w:cs="Arial"/>
            <w:sz w:val="24"/>
            <w:szCs w:val="24"/>
          </w:rPr>
          <w:t xml:space="preserve"> for those that do.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024F4908" w14:textId="77777777" w:rsidR="00A67487" w:rsidRPr="00562E0E" w:rsidRDefault="00A67487" w:rsidP="00A67487">
      <w:pPr>
        <w:tabs>
          <w:tab w:val="left" w:pos="993"/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61" w:author="Tammy Meek (NESO)" w:date="2024-11-08T09:30:00Z"/>
          <w:rFonts w:ascii="Arial" w:hAnsi="Arial" w:cs="Arial"/>
          <w:sz w:val="24"/>
          <w:szCs w:val="24"/>
        </w:rPr>
      </w:pPr>
    </w:p>
    <w:p w14:paraId="36B17174" w14:textId="77777777" w:rsidR="00A67487" w:rsidRDefault="00A67487" w:rsidP="00A67487">
      <w:pPr>
        <w:pStyle w:val="ListParagraph"/>
        <w:numPr>
          <w:ilvl w:val="3"/>
          <w:numId w:val="38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362" w:author="Tammy Meek (NESO)" w:date="2024-11-08T09:30:00Z"/>
          <w:rFonts w:ascii="Arial" w:hAnsi="Arial" w:cs="Arial"/>
          <w:sz w:val="24"/>
          <w:szCs w:val="24"/>
        </w:rPr>
      </w:pPr>
      <w:ins w:id="363" w:author="Tammy Meek (NESO)" w:date="2024-11-08T09:30:00Z">
        <w:r w:rsidRPr="008A393C">
          <w:rPr>
            <w:rFonts w:ascii="Arial" w:hAnsi="Arial" w:cs="Arial"/>
            <w:sz w:val="24"/>
            <w:szCs w:val="24"/>
          </w:rPr>
          <w:t xml:space="preserve">introduction of </w:t>
        </w:r>
        <w:r w:rsidRPr="008A393C">
          <w:rPr>
            <w:rFonts w:ascii="Arial" w:hAnsi="Arial" w:cs="Arial"/>
            <w:b/>
            <w:bCs/>
            <w:sz w:val="24"/>
            <w:szCs w:val="24"/>
          </w:rPr>
          <w:t>Original Red line Boundary Reduction Clause</w:t>
        </w:r>
        <w:r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05A35CD" w14:textId="77777777" w:rsidR="00A67487" w:rsidRPr="00562E0E" w:rsidRDefault="00A67487" w:rsidP="00A67487">
      <w:pPr>
        <w:tabs>
          <w:tab w:val="center" w:pos="4153"/>
          <w:tab w:val="right" w:pos="8306"/>
        </w:tabs>
        <w:spacing w:after="0" w:line="240" w:lineRule="auto"/>
        <w:ind w:left="1080"/>
        <w:jc w:val="both"/>
        <w:rPr>
          <w:ins w:id="364" w:author="Tammy Meek (NESO)" w:date="2024-11-08T09:30:00Z"/>
          <w:rFonts w:ascii="Arial" w:hAnsi="Arial" w:cs="Arial"/>
          <w:sz w:val="24"/>
          <w:szCs w:val="24"/>
        </w:rPr>
      </w:pPr>
    </w:p>
    <w:p w14:paraId="2FCECEF8" w14:textId="77777777" w:rsidR="00A67487" w:rsidRPr="003E2EE9" w:rsidRDefault="00A67487" w:rsidP="00A67487">
      <w:pPr>
        <w:pStyle w:val="ListParagraph"/>
        <w:numPr>
          <w:ilvl w:val="2"/>
          <w:numId w:val="38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365" w:author="Tammy Meek (NESO)" w:date="2024-11-08T09:30:00Z"/>
          <w:rFonts w:ascii="Arial" w:hAnsi="Arial" w:cs="Arial"/>
          <w:sz w:val="24"/>
          <w:szCs w:val="24"/>
        </w:rPr>
      </w:pPr>
      <w:ins w:id="366" w:author="Tammy Meek (NESO)" w:date="2024-11-08T09:30:00Z">
        <w:r w:rsidRPr="004375DE">
          <w:rPr>
            <w:rFonts w:ascii="Arial" w:hAnsi="Arial" w:cs="Arial"/>
            <w:sz w:val="24"/>
            <w:szCs w:val="24"/>
          </w:rPr>
          <w:t>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4375DE">
          <w:rPr>
            <w:rFonts w:ascii="Arial" w:hAnsi="Arial" w:cs="Arial"/>
            <w:sz w:val="24"/>
            <w:szCs w:val="24"/>
          </w:rPr>
          <w:t>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requires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4375DE">
          <w:rPr>
            <w:rFonts w:ascii="Arial" w:hAnsi="Arial" w:cs="Arial"/>
            <w:sz w:val="24"/>
            <w:szCs w:val="24"/>
          </w:rPr>
          <w:t>and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4375DE">
          <w:rPr>
            <w:rFonts w:ascii="Arial" w:hAnsi="Arial" w:cs="Arial"/>
            <w:sz w:val="24"/>
            <w:szCs w:val="24"/>
          </w:rPr>
          <w:t xml:space="preserve">to </w:t>
        </w:r>
        <w:proofErr w:type="gramStart"/>
        <w:r w:rsidRPr="004375DE">
          <w:rPr>
            <w:rFonts w:ascii="Arial" w:hAnsi="Arial" w:cs="Arial"/>
            <w:sz w:val="24"/>
            <w:szCs w:val="24"/>
          </w:rPr>
          <w:t>effect</w:t>
        </w:r>
        <w:proofErr w:type="gramEnd"/>
        <w:r w:rsidRPr="004375DE">
          <w:rPr>
            <w:rFonts w:ascii="Arial" w:hAnsi="Arial" w:cs="Arial"/>
            <w:sz w:val="24"/>
            <w:szCs w:val="24"/>
          </w:rPr>
          <w:t xml:space="preserve"> any amendment required to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4375DE">
          <w:rPr>
            <w:rFonts w:ascii="Arial" w:hAnsi="Arial" w:cs="Arial"/>
            <w:sz w:val="24"/>
            <w:szCs w:val="24"/>
          </w:rPr>
          <w:t xml:space="preserve">by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Authority </w:t>
        </w:r>
        <w:r w:rsidRPr="004375DE">
          <w:rPr>
            <w:rFonts w:ascii="Arial" w:hAnsi="Arial" w:cs="Arial"/>
            <w:sz w:val="24"/>
            <w:szCs w:val="24"/>
          </w:rPr>
          <w:t>as a result of a change in the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 xml:space="preserve"> CUSC. </w:t>
        </w:r>
        <w:r w:rsidRPr="004375DE">
          <w:rPr>
            <w:rFonts w:ascii="Arial" w:hAnsi="Arial" w:cs="Arial"/>
            <w:sz w:val="24"/>
            <w:szCs w:val="24"/>
          </w:rPr>
          <w:t xml:space="preserve">The changes proposed in the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Gate 1 ATV</w:t>
        </w:r>
        <w:r w:rsidRPr="004375DE">
          <w:rPr>
            <w:rFonts w:ascii="Arial" w:hAnsi="Arial" w:cs="Arial"/>
            <w:sz w:val="24"/>
            <w:szCs w:val="24"/>
          </w:rPr>
          <w:t xml:space="preserve"> are to implement the changes to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4375DE">
          <w:rPr>
            <w:rFonts w:ascii="Arial" w:hAnsi="Arial" w:cs="Arial"/>
            <w:sz w:val="24"/>
            <w:szCs w:val="24"/>
          </w:rPr>
          <w:t xml:space="preserve"> as a consequence of and to align with the implementation of </w:t>
        </w:r>
        <w:r w:rsidRPr="004375DE">
          <w:rPr>
            <w:rFonts w:ascii="Arial" w:hAnsi="Arial" w:cs="Arial"/>
            <w:b/>
            <w:bCs/>
            <w:sz w:val="24"/>
            <w:szCs w:val="24"/>
          </w:rPr>
          <w:t>CMP435</w:t>
        </w:r>
        <w:r w:rsidRPr="004375DE">
          <w:rPr>
            <w:rFonts w:ascii="Arial" w:hAnsi="Arial" w:cs="Arial"/>
            <w:sz w:val="24"/>
            <w:szCs w:val="24"/>
          </w:rPr>
          <w:t xml:space="preserve">. </w:t>
        </w:r>
        <w:r>
          <w:rPr>
            <w:rFonts w:ascii="Arial" w:hAnsi="Arial" w:cs="Arial"/>
            <w:sz w:val="24"/>
            <w:szCs w:val="24"/>
          </w:rPr>
          <w:t xml:space="preserve"> </w:t>
        </w:r>
      </w:ins>
    </w:p>
    <w:p w14:paraId="2BE6BD3D" w14:textId="77777777" w:rsidR="00A67487" w:rsidRPr="00562E0E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367" w:author="Tammy Meek (NESO)" w:date="2024-11-08T09:30:00Z"/>
          <w:rFonts w:ascii="Arial" w:hAnsi="Arial" w:cs="Arial"/>
          <w:sz w:val="24"/>
          <w:szCs w:val="24"/>
        </w:rPr>
      </w:pPr>
    </w:p>
    <w:p w14:paraId="4DF6890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F3B068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6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0C3379B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C392D7F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893221A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90056E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2D197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436AF2B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0EABC4C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8466184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F17B761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BE2E772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D5C6C6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63762E9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DA5B5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EED227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00E8D2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2F0CB82" w14:textId="77777777" w:rsidR="00A67487" w:rsidRPr="004375DE" w:rsidRDefault="00A67487" w:rsidP="00A67487">
      <w:pPr>
        <w:pStyle w:val="ListParagraph"/>
        <w:numPr>
          <w:ilvl w:val="0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BC0095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6F4378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C7C4FA6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808734B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8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73BAB82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72F7AF5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8CF5F3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1C44929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2379A96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A324D86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6D4F023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0D3C1D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0C816B9" w14:textId="77777777" w:rsidR="00A67487" w:rsidRPr="004375DE" w:rsidRDefault="00A67487" w:rsidP="00A67487">
      <w:pPr>
        <w:pStyle w:val="ListParagraph"/>
        <w:numPr>
          <w:ilvl w:val="1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1CB083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2AC94B7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1D20586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2AC5BE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0F0B841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DD9723B" w14:textId="77777777" w:rsidR="00A67487" w:rsidRPr="004375D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0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9FFED7D" w14:textId="77777777" w:rsidR="00A67487" w:rsidRPr="00562E0E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05" w:author="Tammy Meek (NESO)" w:date="2024-11-08T09:30:00Z"/>
          <w:rFonts w:ascii="Arial" w:hAnsi="Arial" w:cs="Arial"/>
          <w:sz w:val="24"/>
          <w:szCs w:val="24"/>
        </w:rPr>
      </w:pPr>
      <w:ins w:id="406" w:author="Tammy Meek (NESO)" w:date="2024-11-08T09:30:00Z">
        <w:r w:rsidRPr="00562E0E">
          <w:rPr>
            <w:rFonts w:ascii="Arial" w:hAnsi="Arial" w:cs="Arial"/>
            <w:b/>
            <w:bCs/>
            <w:sz w:val="24"/>
            <w:szCs w:val="24"/>
          </w:rPr>
          <w:tab/>
        </w:r>
        <w:r w:rsidRPr="00562E0E">
          <w:rPr>
            <w:rFonts w:ascii="Arial" w:hAnsi="Arial" w:cs="Arial"/>
            <w:sz w:val="24"/>
            <w:szCs w:val="24"/>
          </w:rPr>
          <w:t xml:space="preserve">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hAnsi="Arial" w:cs="Arial"/>
            <w:sz w:val="24"/>
            <w:szCs w:val="24"/>
          </w:rPr>
          <w:t>should be signed and returned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562E0E">
          <w:rPr>
            <w:rFonts w:ascii="Arial" w:hAnsi="Arial" w:cs="Arial"/>
            <w:sz w:val="24"/>
            <w:szCs w:val="24"/>
          </w:rPr>
          <w:t xml:space="preserve">within the period as notified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 xml:space="preserve">being not less than 4 weeks from issue or such later period as may be agreed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and if not signed and returned in this time period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will as provided for in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Variations Clause </w:t>
        </w:r>
        <w:r w:rsidRPr="00562E0E">
          <w:rPr>
            <w:rFonts w:ascii="Arial" w:hAnsi="Arial" w:cs="Arial"/>
            <w:sz w:val="24"/>
            <w:szCs w:val="24"/>
          </w:rPr>
          <w:t xml:space="preserve">(and having first engaged with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>) sign on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User’s </w:t>
        </w:r>
        <w:r w:rsidRPr="00562E0E">
          <w:rPr>
            <w:rFonts w:ascii="Arial" w:hAnsi="Arial" w:cs="Arial"/>
            <w:sz w:val="24"/>
            <w:szCs w:val="24"/>
          </w:rPr>
          <w:t>behalf.</w:t>
        </w:r>
      </w:ins>
    </w:p>
    <w:p w14:paraId="1A46CD1F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07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2937E9A4" w14:textId="77777777" w:rsidR="00A67487" w:rsidRDefault="00A67487" w:rsidP="00A67487">
      <w:pPr>
        <w:pStyle w:val="ListParagraph"/>
        <w:numPr>
          <w:ilvl w:val="2"/>
          <w:numId w:val="39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08" w:author="Tammy Meek (NESO)" w:date="2024-11-08T09:30:00Z"/>
          <w:rFonts w:ascii="Arial" w:hAnsi="Arial" w:cs="Arial"/>
          <w:b/>
          <w:bCs/>
          <w:sz w:val="24"/>
          <w:szCs w:val="24"/>
        </w:rPr>
      </w:pPr>
      <w:ins w:id="409" w:author="Tammy Meek (NESO)" w:date="2024-11-08T09:30:00Z">
        <w:r w:rsidRPr="003E2EE9"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>given the status of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Agreements </w:t>
        </w:r>
        <w:r w:rsidRPr="00562E0E">
          <w:rPr>
            <w:rFonts w:ascii="Arial" w:hAnsi="Arial" w:cs="Arial"/>
            <w:sz w:val="24"/>
            <w:szCs w:val="24"/>
          </w:rPr>
          <w:t>do not have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provide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Letter of Authority </w:t>
        </w:r>
        <w:r w:rsidRPr="00562E0E">
          <w:rPr>
            <w:rFonts w:ascii="Arial" w:hAnsi="Arial" w:cs="Arial"/>
            <w:sz w:val="24"/>
            <w:szCs w:val="24"/>
          </w:rPr>
          <w:t xml:space="preserve">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Letter of Acknowledgement. </w:t>
        </w:r>
      </w:ins>
    </w:p>
    <w:p w14:paraId="610B0813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10" w:author="Tammy Meek (NESO)" w:date="2024-11-08T09:30:00Z"/>
          <w:rFonts w:ascii="Arial" w:hAnsi="Arial" w:cs="Arial"/>
          <w:sz w:val="24"/>
          <w:szCs w:val="24"/>
        </w:rPr>
      </w:pPr>
    </w:p>
    <w:p w14:paraId="7F41B663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6FEECFA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CD5F3C8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6F62C01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02EEDD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927F96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35552A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0110486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7E76178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2931BCD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09E4DD5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1CAD5B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33791E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0BA2D85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17114F2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3D4249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24B11A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9AB1055" w14:textId="77777777" w:rsidR="00A67487" w:rsidRPr="008B42EC" w:rsidRDefault="00A67487" w:rsidP="00A67487">
      <w:pPr>
        <w:pStyle w:val="ListParagraph"/>
        <w:numPr>
          <w:ilvl w:val="0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29E5736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2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F846D4A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6616BFB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2782338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5EC0D89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D013B7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891303E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4F48F6B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2ECDFF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A1661D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DD71C09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05B5346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965B47" w14:textId="77777777" w:rsidR="00A67487" w:rsidRPr="008B42EC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4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388B24" w14:textId="77777777" w:rsidR="00A67487" w:rsidRPr="00562E0E" w:rsidRDefault="00A67487" w:rsidP="00A67487">
      <w:pPr>
        <w:pStyle w:val="ListParagraph"/>
        <w:numPr>
          <w:ilvl w:val="1"/>
          <w:numId w:val="40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442" w:author="Tammy Meek (NESO)" w:date="2024-11-08T09:30:00Z"/>
          <w:rFonts w:ascii="Arial" w:hAnsi="Arial" w:cs="Arial"/>
          <w:b/>
          <w:bCs/>
          <w:sz w:val="24"/>
          <w:szCs w:val="24"/>
        </w:rPr>
      </w:pPr>
      <w:ins w:id="443" w:author="Tammy Meek (NESO)" w:date="2024-11-08T09:30:00Z">
        <w:r w:rsidRPr="00562E0E">
          <w:rPr>
            <w:rFonts w:ascii="Arial" w:hAnsi="Arial" w:cs="Arial"/>
            <w:b/>
            <w:bCs/>
            <w:sz w:val="24"/>
            <w:szCs w:val="24"/>
          </w:rPr>
          <w:t>Gate 2 Modification Offer</w:t>
        </w:r>
      </w:ins>
    </w:p>
    <w:p w14:paraId="653E857F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993" w:hanging="993"/>
        <w:jc w:val="both"/>
        <w:rPr>
          <w:ins w:id="444" w:author="Tammy Meek (NESO)" w:date="2024-11-08T09:30:00Z"/>
          <w:rFonts w:ascii="Arial" w:hAnsi="Arial" w:cs="Arial"/>
          <w:sz w:val="24"/>
          <w:szCs w:val="24"/>
        </w:rPr>
      </w:pPr>
      <w:ins w:id="445" w:author="Tammy Meek (NESO)" w:date="2024-11-08T09:30:00Z">
        <w:r w:rsidRPr="003E2EE9">
          <w:rPr>
            <w:rFonts w:ascii="Arial" w:hAnsi="Arial" w:cs="Arial"/>
            <w:sz w:val="24"/>
            <w:szCs w:val="24"/>
          </w:rPr>
          <w:tab/>
        </w:r>
      </w:ins>
    </w:p>
    <w:p w14:paraId="2A94336D" w14:textId="77777777" w:rsidR="00A67487" w:rsidRPr="008B42EC" w:rsidRDefault="00A67487" w:rsidP="00A67487">
      <w:pPr>
        <w:pStyle w:val="ListParagraph"/>
        <w:numPr>
          <w:ilvl w:val="2"/>
          <w:numId w:val="40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446" w:author="Tammy Meek (NESO)" w:date="2024-11-08T09:30:00Z"/>
          <w:rFonts w:ascii="Arial" w:hAnsi="Arial" w:cs="Arial"/>
          <w:sz w:val="24"/>
          <w:szCs w:val="24"/>
        </w:rPr>
      </w:pPr>
      <w:ins w:id="447" w:author="Tammy Meek (NESO)" w:date="2024-11-08T09:30:00Z">
        <w:r w:rsidRPr="008B42EC">
          <w:rPr>
            <w:rFonts w:ascii="Arial" w:hAnsi="Arial" w:cs="Arial"/>
            <w:sz w:val="24"/>
            <w:szCs w:val="24"/>
          </w:rPr>
          <w:t>W</w:t>
        </w:r>
        <w:r w:rsidRPr="00562E0E">
          <w:rPr>
            <w:rFonts w:ascii="Arial" w:hAnsi="Arial" w:cs="Arial"/>
            <w:sz w:val="24"/>
            <w:szCs w:val="24"/>
          </w:rPr>
          <w:t xml:space="preserve">here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 for a Project</w:t>
        </w:r>
        <w:r w:rsidRPr="00562E0E">
          <w:rPr>
            <w:rFonts w:ascii="Arial" w:hAnsi="Arial" w:cs="Arial"/>
            <w:sz w:val="24"/>
            <w:szCs w:val="24"/>
          </w:rPr>
          <w:t xml:space="preserve"> have been given the status of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, a </w:t>
        </w:r>
        <w:r w:rsidRPr="00562E0E">
          <w:rPr>
            <w:rFonts w:ascii="Arial" w:hAnsi="Arial" w:cs="Arial"/>
            <w:sz w:val="24"/>
            <w:szCs w:val="24"/>
          </w:rPr>
          <w:tab/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be provided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hAnsi="Arial" w:cs="Arial"/>
            <w:sz w:val="24"/>
            <w:szCs w:val="24"/>
          </w:rPr>
          <w:t>in respect of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</w:t>
        </w:r>
        <w:r w:rsidRPr="00562E0E">
          <w:rPr>
            <w:rFonts w:ascii="Arial" w:hAnsi="Arial" w:cs="Arial"/>
            <w:sz w:val="24"/>
            <w:szCs w:val="24"/>
          </w:rPr>
          <w:t xml:space="preserve"> within the timescales specified for this in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Timetable</w:t>
        </w:r>
        <w:r w:rsidRPr="00562E0E">
          <w:rPr>
            <w:rFonts w:ascii="Arial" w:hAnsi="Arial" w:cs="Arial"/>
            <w:sz w:val="24"/>
            <w:szCs w:val="24"/>
          </w:rPr>
          <w:t>.</w:t>
        </w:r>
        <w:r w:rsidRPr="008B42EC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285B1B8" w14:textId="77777777" w:rsidR="00A67487" w:rsidRPr="00562E0E" w:rsidRDefault="00A67487" w:rsidP="00A67487">
      <w:pPr>
        <w:pStyle w:val="ListParagraph"/>
        <w:numPr>
          <w:ilvl w:val="2"/>
          <w:numId w:val="40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448" w:author="Tammy Meek (NESO)" w:date="2024-11-08T09:30:00Z"/>
          <w:rFonts w:ascii="Arial" w:hAnsi="Arial" w:cs="Arial"/>
          <w:sz w:val="24"/>
          <w:szCs w:val="24"/>
        </w:rPr>
      </w:pPr>
      <w:ins w:id="449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ab/>
          <w:t xml:space="preserve">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 xml:space="preserve">shall amend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as required to align with the form and content of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CMP434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Agreement</w:t>
        </w:r>
        <w:r w:rsidRPr="00562E0E">
          <w:rPr>
            <w:rFonts w:ascii="Arial" w:hAnsi="Arial" w:cs="Arial"/>
            <w:sz w:val="24"/>
            <w:szCs w:val="24"/>
          </w:rPr>
          <w:t xml:space="preserve"> under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562E0E">
          <w:rPr>
            <w:rFonts w:ascii="Arial" w:hAnsi="Arial" w:cs="Arial"/>
            <w:sz w:val="24"/>
            <w:szCs w:val="24"/>
          </w:rPr>
          <w:t xml:space="preserve"> being </w:t>
        </w:r>
        <w:proofErr w:type="spellStart"/>
        <w:r w:rsidRPr="00562E0E">
          <w:rPr>
            <w:rFonts w:ascii="Arial" w:hAnsi="Arial" w:cs="Arial"/>
            <w:sz w:val="24"/>
            <w:szCs w:val="24"/>
          </w:rPr>
          <w:t>to</w:t>
        </w:r>
        <w:proofErr w:type="spellEnd"/>
        <w:r w:rsidRPr="00562E0E">
          <w:rPr>
            <w:rFonts w:ascii="Arial" w:hAnsi="Arial" w:cs="Arial"/>
            <w:sz w:val="24"/>
            <w:szCs w:val="24"/>
          </w:rPr>
          <w:t xml:space="preserve"> amongst other things:</w:t>
        </w:r>
      </w:ins>
    </w:p>
    <w:p w14:paraId="2DFFA082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1134" w:hanging="1134"/>
        <w:jc w:val="both"/>
        <w:rPr>
          <w:ins w:id="450" w:author="Tammy Meek (NESO)" w:date="2024-11-08T09:30:00Z"/>
          <w:rFonts w:ascii="Arial" w:hAnsi="Arial" w:cs="Arial"/>
          <w:sz w:val="24"/>
          <w:szCs w:val="24"/>
        </w:rPr>
      </w:pPr>
    </w:p>
    <w:p w14:paraId="42BD6BB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5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D98F0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5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0504FE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5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415A396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5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D318F87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5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15C064F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5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6ADD7D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5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8BFE79D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5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255EC2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5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5B10175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6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291BC33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6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BEDAA12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6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7A2618F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6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B858FE0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6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DED77EA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6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A1E294C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6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223018E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6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FF8039" w14:textId="77777777" w:rsidR="00A67487" w:rsidRPr="00F90E48" w:rsidRDefault="00A67487" w:rsidP="00A67487">
      <w:pPr>
        <w:pStyle w:val="ListParagraph"/>
        <w:numPr>
          <w:ilvl w:val="0"/>
          <w:numId w:val="41"/>
        </w:numPr>
        <w:tabs>
          <w:tab w:val="right" w:pos="8306"/>
        </w:tabs>
        <w:spacing w:after="0" w:line="240" w:lineRule="auto"/>
        <w:jc w:val="both"/>
        <w:rPr>
          <w:ins w:id="46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E6EA2B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6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4B236D5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7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3EE6099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7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FC918A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7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66851AC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7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11F49A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7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AE16580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7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FFCA1F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7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6F9F34F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7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DF7F4B0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7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C72FFB8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7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C91261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8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6D2F998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8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6BDF457" w14:textId="77777777" w:rsidR="00A67487" w:rsidRPr="00F90E48" w:rsidRDefault="00A67487" w:rsidP="00A67487">
      <w:pPr>
        <w:pStyle w:val="ListParagraph"/>
        <w:numPr>
          <w:ilvl w:val="1"/>
          <w:numId w:val="41"/>
        </w:numPr>
        <w:tabs>
          <w:tab w:val="right" w:pos="8306"/>
        </w:tabs>
        <w:spacing w:after="0" w:line="240" w:lineRule="auto"/>
        <w:jc w:val="both"/>
        <w:rPr>
          <w:ins w:id="48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0538952" w14:textId="77777777" w:rsidR="00A67487" w:rsidRPr="00F90E48" w:rsidRDefault="00A67487" w:rsidP="00A67487">
      <w:pPr>
        <w:pStyle w:val="ListParagraph"/>
        <w:numPr>
          <w:ilvl w:val="2"/>
          <w:numId w:val="41"/>
        </w:numPr>
        <w:tabs>
          <w:tab w:val="right" w:pos="8306"/>
        </w:tabs>
        <w:spacing w:after="0" w:line="240" w:lineRule="auto"/>
        <w:jc w:val="both"/>
        <w:rPr>
          <w:ins w:id="48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FC7CEDA" w14:textId="77777777" w:rsidR="00A67487" w:rsidRPr="00F90E48" w:rsidRDefault="00A67487" w:rsidP="00A67487">
      <w:pPr>
        <w:pStyle w:val="ListParagraph"/>
        <w:numPr>
          <w:ilvl w:val="2"/>
          <w:numId w:val="41"/>
        </w:numPr>
        <w:tabs>
          <w:tab w:val="right" w:pos="8306"/>
        </w:tabs>
        <w:spacing w:after="0" w:line="240" w:lineRule="auto"/>
        <w:jc w:val="both"/>
        <w:rPr>
          <w:ins w:id="48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5766A5" w14:textId="77777777" w:rsidR="00A67487" w:rsidRPr="00562E0E" w:rsidRDefault="00A67487" w:rsidP="00A67487">
      <w:pPr>
        <w:pStyle w:val="ListParagraph"/>
        <w:numPr>
          <w:ilvl w:val="3"/>
          <w:numId w:val="41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485" w:author="Tammy Meek (NESO)" w:date="2024-11-08T09:30:00Z"/>
          <w:rFonts w:ascii="Arial" w:hAnsi="Arial" w:cs="Arial"/>
          <w:sz w:val="24"/>
          <w:szCs w:val="24"/>
        </w:rPr>
      </w:pPr>
      <w:ins w:id="486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Existing Agreements</w:t>
        </w:r>
        <w:r w:rsidRPr="00562E0E">
          <w:rPr>
            <w:rFonts w:ascii="Arial" w:hAnsi="Arial" w:cs="Arial"/>
            <w:sz w:val="24"/>
            <w:szCs w:val="24"/>
          </w:rPr>
          <w:t xml:space="preserve"> 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to reflect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Advancement </w:t>
        </w:r>
        <w:r w:rsidRPr="00562E0E">
          <w:rPr>
            <w:rFonts w:ascii="Arial" w:hAnsi="Arial" w:cs="Arial"/>
            <w:sz w:val="24"/>
            <w:szCs w:val="24"/>
          </w:rPr>
          <w:t>(including and notwithstanding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 xml:space="preserve">Section 16 which does not provide for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 xml:space="preserve">dates to be brought forward, any changes to advance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Progression Milestone </w:t>
        </w:r>
        <w:r w:rsidRPr="00562E0E">
          <w:rPr>
            <w:rFonts w:ascii="Arial" w:hAnsi="Arial" w:cs="Arial"/>
            <w:sz w:val="24"/>
            <w:szCs w:val="24"/>
          </w:rPr>
          <w:t>dates to reflect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Advancement</w:t>
        </w:r>
        <w:proofErr w:type="gramStart"/>
        <w:r w:rsidRPr="00562E0E">
          <w:rPr>
            <w:rFonts w:ascii="Arial" w:hAnsi="Arial" w:cs="Arial"/>
            <w:sz w:val="24"/>
            <w:szCs w:val="24"/>
          </w:rPr>
          <w:t>);</w:t>
        </w:r>
        <w:proofErr w:type="gramEnd"/>
      </w:ins>
    </w:p>
    <w:p w14:paraId="0709C5E6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2127" w:hanging="1134"/>
        <w:jc w:val="both"/>
        <w:rPr>
          <w:ins w:id="487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1CF9C912" w14:textId="77777777" w:rsidR="00A67487" w:rsidRPr="00562E0E" w:rsidRDefault="00A67487" w:rsidP="00A67487">
      <w:pPr>
        <w:pStyle w:val="ListParagraph"/>
        <w:numPr>
          <w:ilvl w:val="3"/>
          <w:numId w:val="41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488" w:author="Tammy Meek (NESO)" w:date="2024-11-08T09:30:00Z"/>
          <w:rFonts w:ascii="Arial" w:hAnsi="Arial" w:cs="Arial"/>
          <w:sz w:val="24"/>
          <w:szCs w:val="24"/>
        </w:rPr>
      </w:pPr>
      <w:ins w:id="489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>update Appendix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Q (Queue Management Process - User Progression Milestones) to reflect the change in approach to the calculation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 Progress Milestone</w:t>
        </w:r>
        <w:r w:rsidRPr="00562E0E">
          <w:rPr>
            <w:rFonts w:ascii="Arial" w:hAnsi="Arial" w:cs="Arial"/>
            <w:sz w:val="24"/>
            <w:szCs w:val="24"/>
          </w:rPr>
          <w:t xml:space="preserve"> date for M1 and add a new Appendix for User Data/Developer Data (or update (if it exists) to include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562E0E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562E0E">
          <w:rPr>
            <w:rFonts w:ascii="Arial" w:hAnsi="Arial" w:cs="Arial"/>
            <w:sz w:val="24"/>
            <w:szCs w:val="24"/>
          </w:rPr>
          <w:t>data;</w:t>
        </w:r>
        <w:proofErr w:type="gramEnd"/>
      </w:ins>
    </w:p>
    <w:p w14:paraId="35A37A14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2127" w:hanging="1134"/>
        <w:jc w:val="both"/>
        <w:rPr>
          <w:ins w:id="490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5B8F1021" w14:textId="77777777" w:rsidR="00A67487" w:rsidRPr="00562E0E" w:rsidRDefault="00A67487" w:rsidP="00A67487">
      <w:pPr>
        <w:pStyle w:val="ListParagraph"/>
        <w:numPr>
          <w:ilvl w:val="3"/>
          <w:numId w:val="41"/>
        </w:numPr>
        <w:tabs>
          <w:tab w:val="right" w:pos="8306"/>
        </w:tabs>
        <w:spacing w:after="0" w:line="240" w:lineRule="auto"/>
        <w:ind w:left="2127" w:hanging="1134"/>
        <w:jc w:val="both"/>
        <w:rPr>
          <w:ins w:id="491" w:author="Tammy Meek (NESO)" w:date="2024-11-08T09:30:00Z"/>
          <w:rFonts w:ascii="Arial" w:hAnsi="Arial" w:cs="Arial"/>
          <w:b/>
          <w:bCs/>
          <w:sz w:val="24"/>
          <w:szCs w:val="24"/>
        </w:rPr>
      </w:pPr>
      <w:ins w:id="492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 xml:space="preserve">provide for any changes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hAnsi="Arial" w:cs="Arial"/>
            <w:sz w:val="24"/>
            <w:szCs w:val="24"/>
          </w:rPr>
          <w:t xml:space="preserve">for a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Project</w:t>
        </w:r>
        <w:r w:rsidRPr="00562E0E">
          <w:rPr>
            <w:rFonts w:ascii="Arial" w:hAnsi="Arial" w:cs="Arial"/>
            <w:sz w:val="24"/>
            <w:szCs w:val="24"/>
          </w:rPr>
          <w:t xml:space="preserve"> including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562E0E">
          <w:rPr>
            <w:rFonts w:ascii="Arial" w:hAnsi="Arial" w:cs="Arial"/>
            <w:sz w:val="24"/>
            <w:szCs w:val="24"/>
          </w:rPr>
          <w:t xml:space="preserve"> or Site of Connection,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Programme</w:t>
        </w:r>
        <w:r w:rsidRPr="00562E0E">
          <w:rPr>
            <w:rFonts w:ascii="Arial" w:hAnsi="Arial" w:cs="Arial"/>
            <w:sz w:val="24"/>
            <w:szCs w:val="24"/>
          </w:rPr>
          <w:t xml:space="preserve"> and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Construction Works</w:t>
        </w:r>
        <w:r w:rsidRPr="00562E0E">
          <w:rPr>
            <w:rFonts w:ascii="Arial" w:hAnsi="Arial" w:cs="Arial"/>
            <w:sz w:val="24"/>
            <w:szCs w:val="24"/>
          </w:rPr>
          <w:t xml:space="preserve"> and changes as a consequence of this to reflect the outcome of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EA Gated Design Process</w:t>
        </w:r>
        <w:r w:rsidRPr="00562E0E">
          <w:rPr>
            <w:rFonts w:ascii="Arial" w:hAnsi="Arial" w:cs="Arial"/>
            <w:sz w:val="24"/>
            <w:szCs w:val="24"/>
          </w:rPr>
          <w:t>.</w:t>
        </w:r>
      </w:ins>
    </w:p>
    <w:p w14:paraId="1A6AAB0A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jc w:val="both"/>
        <w:rPr>
          <w:ins w:id="493" w:author="Tammy Meek (NESO)" w:date="2024-11-08T09:30:00Z"/>
          <w:rFonts w:ascii="Arial" w:hAnsi="Arial" w:cs="Arial"/>
          <w:sz w:val="24"/>
          <w:szCs w:val="24"/>
        </w:rPr>
      </w:pPr>
    </w:p>
    <w:p w14:paraId="09306B70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1276" w:hanging="1276"/>
        <w:jc w:val="both"/>
        <w:rPr>
          <w:ins w:id="494" w:author="Tammy Meek (NESO)" w:date="2024-11-08T09:30:00Z"/>
          <w:rFonts w:ascii="Arial" w:hAnsi="Arial" w:cs="Arial"/>
          <w:sz w:val="24"/>
          <w:szCs w:val="24"/>
        </w:rPr>
      </w:pPr>
    </w:p>
    <w:p w14:paraId="21966222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49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13F7FE8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49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C1A9AAF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49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ACF64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49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D70DF4D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49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E338130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0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8EFDDB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0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196FB4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0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DF050A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0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D1106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0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06EE2A2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0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8F948EC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0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E6F916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0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929E612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0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76C2F96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0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C6A484F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1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64EF17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1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F3530E0" w14:textId="77777777" w:rsidR="00A67487" w:rsidRPr="00716048" w:rsidRDefault="00A67487" w:rsidP="00A67487">
      <w:pPr>
        <w:pStyle w:val="ListParagraph"/>
        <w:numPr>
          <w:ilvl w:val="0"/>
          <w:numId w:val="43"/>
        </w:numPr>
        <w:tabs>
          <w:tab w:val="right" w:pos="8306"/>
        </w:tabs>
        <w:spacing w:after="0" w:line="240" w:lineRule="auto"/>
        <w:jc w:val="both"/>
        <w:rPr>
          <w:ins w:id="51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6A0F465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1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7CC7333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1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96C4152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1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912BFCF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1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F551396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1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DD1B7C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1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6745483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1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7DB1828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2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3A85F5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2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F31D029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2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50B8BA9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2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6F9B945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2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4574F8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2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A50CF6" w14:textId="77777777" w:rsidR="00A67487" w:rsidRPr="00716048" w:rsidRDefault="00A67487" w:rsidP="00A67487">
      <w:pPr>
        <w:pStyle w:val="ListParagraph"/>
        <w:numPr>
          <w:ilvl w:val="1"/>
          <w:numId w:val="43"/>
        </w:numPr>
        <w:tabs>
          <w:tab w:val="right" w:pos="8306"/>
        </w:tabs>
        <w:spacing w:after="0" w:line="240" w:lineRule="auto"/>
        <w:jc w:val="both"/>
        <w:rPr>
          <w:ins w:id="52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AEEFC0D" w14:textId="77777777" w:rsidR="00A67487" w:rsidRPr="00716048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jc w:val="both"/>
        <w:rPr>
          <w:ins w:id="52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4871E3" w14:textId="77777777" w:rsidR="00A67487" w:rsidRPr="00716048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jc w:val="both"/>
        <w:rPr>
          <w:ins w:id="52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F45F25A" w14:textId="77777777" w:rsidR="00A67487" w:rsidRPr="00562E0E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29" w:author="Tammy Meek (NESO)" w:date="2024-11-08T09:30:00Z"/>
          <w:rFonts w:ascii="Arial" w:hAnsi="Arial" w:cs="Arial"/>
          <w:b/>
          <w:bCs/>
          <w:sz w:val="24"/>
          <w:szCs w:val="24"/>
        </w:rPr>
      </w:pPr>
      <w:ins w:id="530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>A</w:t>
        </w:r>
        <w:r>
          <w:rPr>
            <w:rFonts w:ascii="Arial" w:hAnsi="Arial" w:cs="Arial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hAnsi="Arial" w:cs="Arial"/>
            <w:sz w:val="24"/>
            <w:szCs w:val="24"/>
          </w:rPr>
          <w:t>shall remain open for acceptance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 xml:space="preserve">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Paragraph 6.9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. </w:t>
        </w:r>
      </w:ins>
    </w:p>
    <w:p w14:paraId="096F14EE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993" w:hanging="993"/>
        <w:jc w:val="both"/>
        <w:rPr>
          <w:ins w:id="531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0582A4B7" w14:textId="77777777" w:rsidR="00A67487" w:rsidRPr="00562E0E" w:rsidRDefault="00A67487" w:rsidP="00A67487">
      <w:pPr>
        <w:pStyle w:val="ListParagraph"/>
        <w:numPr>
          <w:ilvl w:val="2"/>
          <w:numId w:val="43"/>
        </w:numPr>
        <w:tabs>
          <w:tab w:val="right" w:pos="8306"/>
        </w:tabs>
        <w:spacing w:after="0" w:line="240" w:lineRule="auto"/>
        <w:ind w:left="993" w:hanging="993"/>
        <w:jc w:val="both"/>
        <w:rPr>
          <w:ins w:id="532" w:author="Tammy Meek (NESO)" w:date="2024-11-08T09:30:00Z"/>
          <w:rFonts w:ascii="Arial" w:hAnsi="Arial" w:cs="Arial"/>
          <w:sz w:val="24"/>
          <w:szCs w:val="24"/>
        </w:rPr>
      </w:pPr>
      <w:ins w:id="533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>If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2 Modification Offer </w:t>
        </w:r>
        <w:r w:rsidRPr="00562E0E">
          <w:rPr>
            <w:rFonts w:ascii="Arial" w:hAnsi="Arial" w:cs="Arial"/>
            <w:sz w:val="24"/>
            <w:szCs w:val="24"/>
          </w:rPr>
          <w:t>is not accepted by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proofErr w:type="gramStart"/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proofErr w:type="gramEnd"/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The Company </w:t>
        </w:r>
        <w:r w:rsidRPr="00562E0E">
          <w:rPr>
            <w:rFonts w:ascii="Arial" w:hAnsi="Arial" w:cs="Arial"/>
            <w:sz w:val="24"/>
            <w:szCs w:val="24"/>
          </w:rPr>
          <w:t>will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notify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User </w:t>
        </w:r>
        <w:r w:rsidRPr="00562E0E">
          <w:rPr>
            <w:rFonts w:ascii="Arial" w:hAnsi="Arial" w:cs="Arial"/>
            <w:sz w:val="24"/>
            <w:szCs w:val="24"/>
          </w:rPr>
          <w:t>that the status given to the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hAnsi="Arial" w:cs="Arial"/>
            <w:sz w:val="24"/>
            <w:szCs w:val="24"/>
          </w:rPr>
          <w:t>for that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Project </w:t>
        </w:r>
        <w:r w:rsidRPr="00562E0E">
          <w:rPr>
            <w:rFonts w:ascii="Arial" w:hAnsi="Arial" w:cs="Arial"/>
            <w:sz w:val="24"/>
            <w:szCs w:val="24"/>
          </w:rPr>
          <w:t>has been changed to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Existing Agreements </w:t>
        </w:r>
        <w:r w:rsidRPr="00562E0E">
          <w:rPr>
            <w:rFonts w:ascii="Arial" w:hAnsi="Arial" w:cs="Arial"/>
            <w:sz w:val="24"/>
            <w:szCs w:val="24"/>
          </w:rPr>
          <w:t>and that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Gate 1 ATV </w:t>
        </w:r>
        <w:r w:rsidRPr="00562E0E">
          <w:rPr>
            <w:rFonts w:ascii="Arial" w:hAnsi="Arial" w:cs="Arial"/>
            <w:sz w:val="24"/>
            <w:szCs w:val="24"/>
          </w:rPr>
          <w:t xml:space="preserve">will be issued by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to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hAnsi="Arial" w:cs="Arial"/>
            <w:sz w:val="24"/>
            <w:szCs w:val="24"/>
          </w:rPr>
          <w:t>as soon as reasonably practicable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and the provisions of Paragraph 18.13 above will apply.</w:t>
        </w:r>
      </w:ins>
    </w:p>
    <w:p w14:paraId="7FF5A112" w14:textId="77777777" w:rsidR="00A67487" w:rsidRPr="003E2EE9" w:rsidRDefault="00A67487" w:rsidP="00A67487">
      <w:pPr>
        <w:tabs>
          <w:tab w:val="right" w:pos="8306"/>
        </w:tabs>
        <w:spacing w:after="0" w:line="240" w:lineRule="auto"/>
        <w:ind w:left="993" w:hanging="1135"/>
        <w:jc w:val="both"/>
        <w:rPr>
          <w:ins w:id="534" w:author="Tammy Meek (NESO)" w:date="2024-11-08T09:30:00Z"/>
          <w:rFonts w:ascii="Arial" w:hAnsi="Arial" w:cs="Arial"/>
          <w:sz w:val="24"/>
          <w:szCs w:val="24"/>
        </w:rPr>
      </w:pPr>
    </w:p>
    <w:p w14:paraId="0D313045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535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33157CF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66F407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AC9F83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703ECF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3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C2632FC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07ED8B3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D4BF4E9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FF7D17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56EAB4F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AEA1E9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386219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BC27AD0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EEE64D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A9E6517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4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99901EA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DEB50B1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783523F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3F6FA5A" w14:textId="77777777" w:rsidR="00A67487" w:rsidRPr="00716048" w:rsidRDefault="00A67487" w:rsidP="00A67487">
      <w:pPr>
        <w:pStyle w:val="ListParagraph"/>
        <w:numPr>
          <w:ilvl w:val="0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EF22C3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5158B67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691ABEE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D7DCE88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692805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31483E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5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AD5941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6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945C737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6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4F85016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6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525444A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6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1B9C518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6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ECAE716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6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91007C5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6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706BCB3" w14:textId="77777777" w:rsidR="00A67487" w:rsidRPr="00716048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56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881F857" w14:textId="77777777" w:rsidR="00A67487" w:rsidRPr="00562E0E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68" w:author="Tammy Meek (NESO)" w:date="2024-11-08T09:30:00Z"/>
          <w:rFonts w:ascii="Arial" w:hAnsi="Arial" w:cs="Arial"/>
          <w:sz w:val="24"/>
          <w:szCs w:val="24"/>
        </w:rPr>
      </w:pPr>
      <w:ins w:id="569" w:author="Tammy Meek (NESO)" w:date="2024-11-08T09:30:00Z">
        <w:r w:rsidRPr="00562E0E">
          <w:rPr>
            <w:rFonts w:ascii="Arial" w:hAnsi="Arial" w:cs="Arial"/>
            <w:sz w:val="24"/>
            <w:szCs w:val="24"/>
          </w:rPr>
          <w:tab/>
          <w:t xml:space="preserve">Any dispute between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62E0E">
          <w:rPr>
            <w:rFonts w:ascii="Arial" w:hAnsi="Arial" w:cs="Arial"/>
            <w:sz w:val="24"/>
            <w:szCs w:val="24"/>
          </w:rPr>
          <w:t xml:space="preserve"> and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62E0E">
          <w:rPr>
            <w:rFonts w:ascii="Arial" w:hAnsi="Arial" w:cs="Arial"/>
            <w:sz w:val="24"/>
            <w:szCs w:val="24"/>
          </w:rPr>
          <w:t xml:space="preserve"> as to whether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EA Request </w:t>
        </w:r>
        <w:r w:rsidRPr="00562E0E">
          <w:rPr>
            <w:rFonts w:ascii="Arial" w:hAnsi="Arial" w:cs="Arial"/>
            <w:sz w:val="24"/>
            <w:szCs w:val="24"/>
          </w:rPr>
          <w:t xml:space="preserve">is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Effective</w:t>
        </w:r>
        <w:r w:rsidRPr="00562E0E">
          <w:rPr>
            <w:rFonts w:ascii="Arial" w:hAnsi="Arial" w:cs="Arial"/>
            <w:sz w:val="24"/>
            <w:szCs w:val="24"/>
          </w:rPr>
          <w:t xml:space="preserve"> and/or the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562E0E">
          <w:rPr>
            <w:rFonts w:ascii="Arial" w:hAnsi="Arial" w:cs="Arial"/>
            <w:sz w:val="24"/>
            <w:szCs w:val="24"/>
          </w:rPr>
          <w:t xml:space="preserve"> has been met shall be treated as an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562E0E">
          <w:rPr>
            <w:rFonts w:ascii="Arial" w:hAnsi="Arial" w:cs="Arial"/>
            <w:sz w:val="24"/>
            <w:szCs w:val="24"/>
          </w:rPr>
          <w:t xml:space="preserve"> in accordance with 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562E0E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D210F39" w14:textId="77777777" w:rsidR="00A67487" w:rsidRPr="003E2EE9" w:rsidRDefault="00A67487" w:rsidP="00A67487">
      <w:pPr>
        <w:pStyle w:val="ListParagraph"/>
        <w:ind w:left="993" w:hanging="993"/>
        <w:rPr>
          <w:ins w:id="570" w:author="Tammy Meek (NESO)" w:date="2024-11-08T09:30:00Z"/>
          <w:rFonts w:ascii="Arial" w:hAnsi="Arial" w:cs="Arial"/>
          <w:sz w:val="24"/>
          <w:szCs w:val="24"/>
        </w:rPr>
      </w:pPr>
    </w:p>
    <w:p w14:paraId="5851F3F1" w14:textId="77777777" w:rsidR="00A67487" w:rsidRPr="00562E0E" w:rsidRDefault="00A67487" w:rsidP="00A67487">
      <w:pPr>
        <w:pStyle w:val="ListParagraph"/>
        <w:numPr>
          <w:ilvl w:val="1"/>
          <w:numId w:val="44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1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572" w:author="Tammy Meek (NESO)" w:date="2024-11-08T09:30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Additional clarity on approach on Existing Agreements for a Project which has been triggered by Embedded Power Stations</w:t>
        </w:r>
      </w:ins>
    </w:p>
    <w:p w14:paraId="5B085684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3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9EBEA5B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A8A8E30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07D74D8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7F85F27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E674F76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C6011BF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7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C95A8D8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47B6C38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DF35CA9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C36A1B3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6E635DB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8ACE6A1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C1880AF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30D9D61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C5B69FB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9FD908F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8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F9F97A4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8893250" w14:textId="77777777" w:rsidR="00A67487" w:rsidRPr="00716048" w:rsidRDefault="00A67487" w:rsidP="00A67487">
      <w:pPr>
        <w:pStyle w:val="ListParagraph"/>
        <w:numPr>
          <w:ilvl w:val="0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25C08B1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FC66224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8AFD1DF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C134D33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B857AAA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ABF9D21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3FBDEDF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0A1C95B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59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9B698AE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0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D0BFEFD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0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041F718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0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DB11CA0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0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EA3F5DA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0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1B69DD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0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DB90992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0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EB0E80D" w14:textId="77777777" w:rsidR="00A67487" w:rsidRPr="00716048" w:rsidRDefault="00A67487" w:rsidP="00A67487">
      <w:pPr>
        <w:pStyle w:val="ListParagraph"/>
        <w:numPr>
          <w:ilvl w:val="1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0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3C31589" w14:textId="77777777" w:rsidR="00A67487" w:rsidRPr="00562E0E" w:rsidRDefault="00A67487" w:rsidP="00A67487">
      <w:pPr>
        <w:pStyle w:val="ListParagraph"/>
        <w:numPr>
          <w:ilvl w:val="2"/>
          <w:numId w:val="45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08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609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This section is intended to clarify the position on what is to happen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owner/operator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which are triggered by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for a Project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2E1E084E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10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51316284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9D350C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008F80F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321241B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972CC50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4151538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7DBDE6E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8F1210A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8D58DE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1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7A972D7D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4B90362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8C37A88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E40622A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702A5EC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BA41F35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24E113D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7F83AF6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8FAB521" w14:textId="77777777" w:rsidR="00A67487" w:rsidRPr="00716048" w:rsidRDefault="00A67487" w:rsidP="00A67487">
      <w:pPr>
        <w:pStyle w:val="ListParagraph"/>
        <w:numPr>
          <w:ilvl w:val="0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5036A96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2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F1CCDCA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F0F9B4B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44C56F14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5431C38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A9E74E5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BF76C42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E00C524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6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6E97D383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7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19A35D6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8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2410264A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39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A99ACAB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40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1481D00D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41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17317A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42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3BD1FC59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43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01CAB2CF" w14:textId="77777777" w:rsidR="00A67487" w:rsidRPr="00716048" w:rsidRDefault="00A67487" w:rsidP="00A67487">
      <w:pPr>
        <w:pStyle w:val="ListParagraph"/>
        <w:numPr>
          <w:ilvl w:val="1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44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83A65D2" w14:textId="77777777" w:rsidR="00A67487" w:rsidRPr="00716048" w:rsidRDefault="00A67487" w:rsidP="00A67487">
      <w:pPr>
        <w:pStyle w:val="ListParagraph"/>
        <w:numPr>
          <w:ilvl w:val="2"/>
          <w:numId w:val="46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45" w:author="Tammy Meek (NESO)" w:date="2024-11-08T09:30:00Z"/>
          <w:rFonts w:ascii="Arial" w:hAnsi="Arial" w:cs="Arial"/>
          <w:b/>
          <w:bCs/>
          <w:vanish/>
          <w:sz w:val="24"/>
          <w:szCs w:val="24"/>
        </w:rPr>
      </w:pPr>
    </w:p>
    <w:p w14:paraId="53611317" w14:textId="2D4A2DFB" w:rsidR="00A67487" w:rsidRPr="00562E0E" w:rsidRDefault="00791276" w:rsidP="00A67487">
      <w:pPr>
        <w:pStyle w:val="ListParagraph"/>
        <w:numPr>
          <w:ilvl w:val="3"/>
          <w:numId w:val="46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646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647" w:author="Tammy Meek (NESO)" w:date="2024-11-08T09:33:00Z">
        <w:r>
          <w:rPr>
            <w:rFonts w:ascii="Arial" w:eastAsia="Times New Roman" w:hAnsi="Arial" w:cs="Times New Roman"/>
            <w:sz w:val="24"/>
            <w:szCs w:val="24"/>
          </w:rPr>
          <w:t>f</w:t>
        </w:r>
      </w:ins>
      <w:ins w:id="648" w:author="Tammy Meek (NESO)" w:date="2024-11-08T09:30:00Z"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or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="00A67487" w:rsidRPr="00562E0E">
          <w:rPr>
            <w:rFonts w:ascii="Arial" w:eastAsia="Times New Roman" w:hAnsi="Arial" w:cs="Times New Roman"/>
            <w:b/>
            <w:sz w:val="24"/>
            <w:szCs w:val="24"/>
          </w:rPr>
          <w:t xml:space="preserve">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(where there is no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) the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for a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 are only with the owner/operator of the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and the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can provide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 xml:space="preserve">for one or more </w:t>
        </w:r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</w:t>
        </w:r>
        <w:proofErr w:type="gramStart"/>
        <w:r w:rsidR="00A67487"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Stations</w:t>
        </w:r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;</w:t>
        </w:r>
        <w:proofErr w:type="gramEnd"/>
      </w:ins>
    </w:p>
    <w:p w14:paraId="4E26361E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649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2AF6F1CB" w14:textId="695997BC" w:rsidR="00FD7D8B" w:rsidRPr="003E2EE9" w:rsidRDefault="00791276" w:rsidP="00A67487">
      <w:pPr>
        <w:pStyle w:val="ListParagraph"/>
        <w:numPr>
          <w:ilvl w:val="3"/>
          <w:numId w:val="46"/>
        </w:numPr>
        <w:tabs>
          <w:tab w:val="center" w:pos="4153"/>
          <w:tab w:val="right" w:pos="8306"/>
        </w:tabs>
        <w:spacing w:after="0" w:line="240" w:lineRule="auto"/>
        <w:ind w:left="2127" w:hanging="1134"/>
        <w:jc w:val="both"/>
        <w:rPr>
          <w:ins w:id="650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651" w:author="Tammy Meek (NESO)" w:date="2024-11-08T09:33:00Z">
        <w:r>
          <w:rPr>
            <w:rFonts w:ascii="Arial" w:eastAsia="Times New Roman" w:hAnsi="Arial" w:cs="Times New Roman"/>
            <w:sz w:val="24"/>
            <w:szCs w:val="24"/>
          </w:rPr>
          <w:t>f</w:t>
        </w:r>
      </w:ins>
      <w:ins w:id="652" w:author="Tammy Meek (NESO)" w:date="2024-11-08T09:30:00Z">
        <w:r w:rsidR="00A67487" w:rsidRPr="00562E0E">
          <w:rPr>
            <w:rFonts w:ascii="Arial" w:eastAsia="Times New Roman" w:hAnsi="Arial" w:cs="Times New Roman"/>
            <w:sz w:val="24"/>
            <w:szCs w:val="24"/>
          </w:rPr>
          <w:t>or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Stations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(where there is a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) there are two sets of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>for a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Project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>, one set with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the owner/operator of the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>and one set with the owner/operator of the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Power Station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so the effect of this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Gated Process for Projects with Existing Agreements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on both sets of </w:t>
        </w:r>
        <w:r w:rsidR="00FD7D8B"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="00FD7D8B" w:rsidRPr="003E2EE9">
          <w:rPr>
            <w:rFonts w:ascii="Arial" w:eastAsia="Times New Roman" w:hAnsi="Arial" w:cs="Times New Roman"/>
            <w:sz w:val="24"/>
            <w:szCs w:val="24"/>
          </w:rPr>
          <w:t xml:space="preserve"> has to be determined.</w:t>
        </w:r>
      </w:ins>
    </w:p>
    <w:p w14:paraId="5EA6CADE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3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3FC1837C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4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  <w:ins w:id="655" w:author="Tammy Meek (NESO)" w:date="2024-11-08T09:30:00Z"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</w:ins>
    </w:p>
    <w:p w14:paraId="7DDE07E8" w14:textId="77777777" w:rsidR="00FD7D8B" w:rsidRPr="003E2EE9" w:rsidRDefault="00FD7D8B" w:rsidP="00A67487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656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657" w:author="Tammy Meek (NESO)" w:date="2024-11-08T09:30:00Z">
        <w:r w:rsidRPr="003E2EE9">
          <w:rPr>
            <w:rFonts w:ascii="Arial" w:eastAsia="Times New Roman" w:hAnsi="Arial" w:cs="Times New Roman"/>
            <w:sz w:val="24"/>
            <w:szCs w:val="24"/>
          </w:rPr>
          <w:tab/>
          <w:t xml:space="preserve">The effect on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 for a Project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in the circumstances where: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1 Notification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by a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an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submitted within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,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Effective 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or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is not met (and in the case where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 xml:space="preserve">) is not the same for all the </w:t>
        </w:r>
        <w:r w:rsidRPr="003E2EE9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3E2EE9">
          <w:rPr>
            <w:rFonts w:ascii="Arial" w:eastAsia="Times New Roman" w:hAnsi="Arial" w:cs="Times New Roman"/>
            <w:sz w:val="24"/>
            <w:szCs w:val="24"/>
          </w:rPr>
          <w:t>.</w:t>
        </w:r>
      </w:ins>
    </w:p>
    <w:p w14:paraId="49E243A5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58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0849EE3B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5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450662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E1292E0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9997AD6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00A26F4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08535DC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16FFCE3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0453A46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AD976E8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43B381AA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882395D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6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6DF8020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7430F37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2AB5E51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34DF8C9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14DE2B4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03FF0043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8B9B340" w14:textId="77777777" w:rsidR="00A67487" w:rsidRPr="00531E26" w:rsidRDefault="00A67487" w:rsidP="00A67487">
      <w:pPr>
        <w:pStyle w:val="ListParagraph"/>
        <w:numPr>
          <w:ilvl w:val="0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71E7ED5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7F49064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C540C17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7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F60BE4C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D7151D5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F5D4BB2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92DB41F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5963D58A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4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6603E586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5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E893014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6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0064669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7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7BC7E722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8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EFAFE02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89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DEF79E7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0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7247154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1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3C1C7843" w14:textId="77777777" w:rsidR="00A67487" w:rsidRPr="00531E26" w:rsidRDefault="00A67487" w:rsidP="00A67487">
      <w:pPr>
        <w:pStyle w:val="ListParagraph"/>
        <w:numPr>
          <w:ilvl w:val="1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2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2B3E6687" w14:textId="77777777" w:rsidR="00A67487" w:rsidRPr="00531E26" w:rsidRDefault="00A67487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693" w:author="Tammy Meek (NESO)" w:date="2024-11-08T09:30:00Z"/>
          <w:rFonts w:ascii="Arial" w:eastAsia="Times New Roman" w:hAnsi="Arial" w:cs="Times New Roman"/>
          <w:b/>
          <w:bCs/>
          <w:vanish/>
          <w:sz w:val="24"/>
          <w:szCs w:val="24"/>
        </w:rPr>
      </w:pPr>
    </w:p>
    <w:p w14:paraId="13F007C3" w14:textId="190BDFEA" w:rsidR="00A67487" w:rsidRPr="00562E0E" w:rsidRDefault="00A67487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94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695" w:author="Tammy Meek (NESO)" w:date="2024-11-08T09:30:00Z">
        <w:r w:rsidRPr="003E2EE9">
          <w:tab/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As a </w:t>
        </w:r>
        <w:proofErr w:type="gramStart"/>
        <w:r w:rsidRPr="00562E0E">
          <w:rPr>
            <w:rFonts w:ascii="Arial" w:eastAsia="Times New Roman" w:hAnsi="Arial" w:cs="Times New Roman"/>
            <w:sz w:val="24"/>
            <w:szCs w:val="24"/>
          </w:rPr>
          <w:t>consequence</w:t>
        </w:r>
        <w:proofErr w:type="gramEnd"/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circumstances referred to in Paragraph 18.16.1:</w:t>
        </w:r>
      </w:ins>
    </w:p>
    <w:p w14:paraId="7A667896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696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482D0DE6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697" w:author="Tammy Meek (NESO)" w:date="2024-11-08T09:30:00Z"/>
          <w:rFonts w:ascii="Arial" w:hAnsi="Arial" w:cs="Arial"/>
          <w:b/>
          <w:bCs/>
          <w:sz w:val="24"/>
          <w:szCs w:val="24"/>
        </w:rPr>
      </w:pPr>
      <w:ins w:id="698" w:author="Tammy Meek (NESO)" w:date="2024-11-08T09:30:00Z">
        <w:r>
          <w:rPr>
            <w:rFonts w:ascii="Arial" w:eastAsia="Times New Roman" w:hAnsi="Arial" w:cs="Times New Roman"/>
            <w:sz w:val="24"/>
            <w:szCs w:val="24"/>
          </w:rPr>
          <w:lastRenderedPageBreak/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and save for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as provided for in Paragraph 18.7.2.3,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that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The termination or change to being the equivalent of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effective on, as appropriate, the day after (a) the closure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 Window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(b) notification that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has not been met under Paragraph 18.10.2. Such termination of or change in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 xml:space="preserve">Section </w:t>
        </w:r>
        <w:proofErr w:type="gramStart"/>
        <w:r w:rsidRPr="00562E0E">
          <w:rPr>
            <w:rFonts w:ascii="Arial" w:hAnsi="Arial" w:cs="Arial"/>
            <w:sz w:val="24"/>
            <w:szCs w:val="24"/>
          </w:rPr>
          <w:t>15</w:t>
        </w:r>
        <w:r>
          <w:rPr>
            <w:rFonts w:ascii="Arial" w:hAnsi="Arial" w:cs="Arial"/>
            <w:b/>
            <w:bCs/>
            <w:sz w:val="24"/>
            <w:szCs w:val="24"/>
          </w:rPr>
          <w:t>;</w:t>
        </w:r>
        <w:proofErr w:type="gramEnd"/>
      </w:ins>
    </w:p>
    <w:p w14:paraId="037B10B1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699" w:author="Tammy Meek (NESO)" w:date="2024-11-08T09:30:00Z"/>
          <w:rFonts w:ascii="Arial" w:hAnsi="Arial" w:cs="Arial"/>
          <w:b/>
          <w:bCs/>
          <w:sz w:val="24"/>
          <w:szCs w:val="24"/>
        </w:rPr>
      </w:pPr>
    </w:p>
    <w:p w14:paraId="233C0B81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00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01" w:author="Tammy Meek (NESO)" w:date="2024-11-08T09:30:00Z"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ab/>
        </w:r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but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has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BEGA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also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The Company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 </w:t>
        </w:r>
        <w:proofErr w:type="gramStart"/>
        <w:r w:rsidRPr="00562E0E">
          <w:rPr>
            <w:rFonts w:ascii="Arial" w:eastAsia="Times New Roman" w:hAnsi="Arial" w:cs="Times New Roman"/>
            <w:sz w:val="24"/>
            <w:szCs w:val="24"/>
          </w:rPr>
          <w:t>above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  <w:proofErr w:type="gramEnd"/>
      </w:ins>
    </w:p>
    <w:p w14:paraId="519205FD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02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9FCA89A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03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04" w:author="Tammy Meek (NESO)" w:date="2024-11-08T09:30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18.16.1.1 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provide for more than one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Relevant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but not all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amended as required through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so as to remove any reference to any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Embedded Power Station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and/or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Embedded Large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which an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EA Request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has not been made,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not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which do not meet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. Such amendment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hAnsi="Arial" w:cs="Arial"/>
            <w:sz w:val="24"/>
            <w:szCs w:val="24"/>
          </w:rPr>
          <w:t>will not trigger payment of a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Cancellation Charge </w:t>
        </w:r>
        <w:r w:rsidRPr="00562E0E">
          <w:rPr>
            <w:rFonts w:ascii="Arial" w:hAnsi="Arial" w:cs="Arial"/>
            <w:sz w:val="24"/>
            <w:szCs w:val="24"/>
          </w:rPr>
          <w:t>in accordance with</w:t>
        </w:r>
        <w:r w:rsidRPr="00562E0E">
          <w:rPr>
            <w:rFonts w:ascii="Arial" w:hAnsi="Arial" w:cs="Arial"/>
            <w:b/>
            <w:bCs/>
            <w:sz w:val="24"/>
            <w:szCs w:val="24"/>
          </w:rPr>
          <w:t xml:space="preserve"> CUSC </w:t>
        </w:r>
        <w:r w:rsidRPr="00562E0E">
          <w:rPr>
            <w:rFonts w:ascii="Arial" w:hAnsi="Arial" w:cs="Arial"/>
            <w:sz w:val="24"/>
            <w:szCs w:val="24"/>
          </w:rPr>
          <w:t xml:space="preserve">Section </w:t>
        </w:r>
        <w:proofErr w:type="gramStart"/>
        <w:r w:rsidRPr="00562E0E">
          <w:rPr>
            <w:rFonts w:ascii="Arial" w:hAnsi="Arial" w:cs="Arial"/>
            <w:sz w:val="24"/>
            <w:szCs w:val="24"/>
          </w:rPr>
          <w:t>15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  <w:proofErr w:type="gramEnd"/>
      </w:ins>
    </w:p>
    <w:p w14:paraId="1CDD1927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05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91AB4A6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06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07" w:author="Tammy Meek (NESO)" w:date="2024-11-08T09:30:00Z">
        <w:r>
          <w:rPr>
            <w:rFonts w:ascii="Arial" w:eastAsia="Times New Roman" w:hAnsi="Arial" w:cs="Times New Roman"/>
            <w:sz w:val="24"/>
            <w:szCs w:val="24"/>
          </w:rPr>
          <w:t>i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(where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) (a)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offered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1 ATV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(b)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Existing Agreements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with the owner/operator of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be treated, as agreed between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as having either been terminated by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or changed to be the equivalent of a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in the same circumstances and on the same basis as at Paragraph 18.16.2.1.</w:t>
        </w:r>
      </w:ins>
    </w:p>
    <w:p w14:paraId="40912915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08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1BE1F03C" w14:textId="77777777" w:rsidR="00A67487" w:rsidRPr="00562E0E" w:rsidRDefault="00A67487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09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10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In the case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for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of the type at Paragraph 18.16.1.2 in order to receive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be given the status of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Existing Gate 2 Agreements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:</w:t>
        </w:r>
      </w:ins>
    </w:p>
    <w:p w14:paraId="45C9ECF6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11" w:author="Tammy Meek (NESO)" w:date="2024-11-08T09:30:00Z"/>
          <w:rFonts w:ascii="Arial" w:eastAsia="Times New Roman" w:hAnsi="Arial" w:cs="Times New Roman"/>
          <w:b/>
          <w:bCs/>
          <w:sz w:val="24"/>
          <w:szCs w:val="24"/>
        </w:rPr>
      </w:pPr>
    </w:p>
    <w:p w14:paraId="6E9477ED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12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13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Relevant </w:t>
        </w:r>
        <w:proofErr w:type="gramStart"/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Embedded  Power</w:t>
        </w:r>
        <w:proofErr w:type="gramEnd"/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will be offered and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Unless both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18.16.2.1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and 18.16.2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will </w:t>
        </w:r>
        <w:proofErr w:type="gramStart"/>
        <w:r w:rsidRPr="00562E0E">
          <w:rPr>
            <w:rFonts w:ascii="Arial" w:eastAsia="Times New Roman" w:hAnsi="Arial" w:cs="Times New Roman"/>
            <w:sz w:val="24"/>
            <w:szCs w:val="24"/>
          </w:rPr>
          <w:t>apply</w:t>
        </w:r>
        <w:r>
          <w:rPr>
            <w:rFonts w:ascii="Arial" w:eastAsia="Times New Roman" w:hAnsi="Arial" w:cs="Times New Roman"/>
            <w:sz w:val="24"/>
            <w:szCs w:val="24"/>
          </w:rPr>
          <w:t>;</w:t>
        </w:r>
        <w:proofErr w:type="gramEnd"/>
      </w:ins>
    </w:p>
    <w:p w14:paraId="50C9A1C7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14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625031AC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15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398E8048" w14:textId="77777777" w:rsidR="00A67487" w:rsidRPr="00562E0E" w:rsidRDefault="00A67487" w:rsidP="00A67487">
      <w:pPr>
        <w:pStyle w:val="ListParagraph"/>
        <w:numPr>
          <w:ilvl w:val="3"/>
          <w:numId w:val="47"/>
        </w:numPr>
        <w:tabs>
          <w:tab w:val="center" w:pos="4153"/>
          <w:tab w:val="right" w:pos="8306"/>
        </w:tabs>
        <w:spacing w:after="0" w:line="240" w:lineRule="auto"/>
        <w:ind w:left="2268" w:hanging="1275"/>
        <w:jc w:val="both"/>
        <w:rPr>
          <w:ins w:id="716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17" w:author="Tammy Meek (NESO)" w:date="2024-11-08T09:30:00Z"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where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is with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Station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there is a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, (a) an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EA Request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be made by both the party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BELLA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System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(b) 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these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EA Requests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must be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Effective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Project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meet the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Criteria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and (c) both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with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BEGA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or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and the owner/operator of the 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 must accept the respective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 2 Modification Offer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 xml:space="preserve">. Unless </w:t>
        </w:r>
        <w:proofErr w:type="gramStart"/>
        <w:r w:rsidRPr="00562E0E">
          <w:rPr>
            <w:rFonts w:ascii="Arial" w:eastAsia="Times New Roman" w:hAnsi="Arial" w:cs="Times New Roman"/>
            <w:sz w:val="24"/>
            <w:szCs w:val="24"/>
          </w:rPr>
          <w:t>both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Gate</w:t>
        </w:r>
        <w:proofErr w:type="gramEnd"/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2 Modification Offers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are accepted,</w:t>
        </w:r>
        <w:r w:rsidRPr="00562E0E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562E0E">
          <w:rPr>
            <w:rFonts w:ascii="Arial" w:eastAsia="Times New Roman" w:hAnsi="Arial" w:cs="Times New Roman"/>
            <w:sz w:val="24"/>
            <w:szCs w:val="24"/>
          </w:rPr>
          <w:t>Paragraph 18.16.2.4 will apply.</w:t>
        </w:r>
      </w:ins>
    </w:p>
    <w:p w14:paraId="2ADC1A1B" w14:textId="77777777" w:rsidR="00A67487" w:rsidRPr="003E2EE9" w:rsidRDefault="00A67487" w:rsidP="00A67487">
      <w:p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18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58E25061" w14:textId="77777777" w:rsidR="00FD7D8B" w:rsidRPr="003E2EE9" w:rsidRDefault="00FD7D8B" w:rsidP="00A67487">
      <w:pPr>
        <w:pStyle w:val="ListParagraph"/>
        <w:numPr>
          <w:ilvl w:val="2"/>
          <w:numId w:val="47"/>
        </w:numPr>
        <w:tabs>
          <w:tab w:val="center" w:pos="4153"/>
          <w:tab w:val="right" w:pos="8306"/>
        </w:tabs>
        <w:spacing w:after="0" w:line="240" w:lineRule="auto"/>
        <w:ind w:left="993" w:hanging="993"/>
        <w:jc w:val="both"/>
        <w:rPr>
          <w:ins w:id="719" w:author="Tammy Meek (NESO)" w:date="2024-11-08T09:30:00Z"/>
          <w:rFonts w:ascii="Arial" w:eastAsia="Times New Roman" w:hAnsi="Arial" w:cs="Times New Roman"/>
          <w:sz w:val="24"/>
          <w:szCs w:val="24"/>
        </w:rPr>
      </w:pPr>
      <w:ins w:id="720" w:author="Tammy Meek (NESO)" w:date="2024-11-08T09:30:00Z">
        <w:r w:rsidRPr="003E2EE9">
          <w:tab/>
        </w:r>
        <w:r w:rsidRPr="003E2EE9">
          <w:rPr>
            <w:rFonts w:ascii="Arial" w:hAnsi="Arial" w:cs="Arial"/>
            <w:sz w:val="24"/>
            <w:szCs w:val="24"/>
          </w:rPr>
          <w:t xml:space="preserve">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3E2EE9">
          <w:rPr>
            <w:rFonts w:ascii="Arial" w:hAnsi="Arial" w:cs="Arial"/>
            <w:sz w:val="24"/>
            <w:szCs w:val="24"/>
          </w:rPr>
          <w:t xml:space="preserve"> with a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3E2EE9">
          <w:rPr>
            <w:rFonts w:ascii="Arial" w:hAnsi="Arial" w:cs="Arial"/>
            <w:sz w:val="24"/>
            <w:szCs w:val="24"/>
          </w:rPr>
          <w:t xml:space="preserve"> or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3E2EE9">
          <w:rPr>
            <w:rFonts w:ascii="Arial" w:hAnsi="Arial" w:cs="Arial"/>
            <w:sz w:val="24"/>
            <w:szCs w:val="24"/>
          </w:rPr>
          <w:t xml:space="preserve"> should notify the owner/of the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3E2EE9">
          <w:rPr>
            <w:rFonts w:ascii="Arial" w:hAnsi="Arial" w:cs="Arial"/>
            <w:sz w:val="24"/>
            <w:szCs w:val="24"/>
          </w:rPr>
          <w:t xml:space="preserve"> as soon as reasonably practicable of its intention to make an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EA Request</w:t>
        </w:r>
        <w:r w:rsidRPr="003E2EE9">
          <w:rPr>
            <w:rFonts w:ascii="Arial" w:hAnsi="Arial" w:cs="Arial"/>
            <w:sz w:val="24"/>
            <w:szCs w:val="24"/>
          </w:rPr>
          <w:t xml:space="preserve"> and whether it is seeking </w:t>
        </w:r>
        <w:r w:rsidRPr="003E2EE9">
          <w:rPr>
            <w:rFonts w:ascii="Arial" w:hAnsi="Arial" w:cs="Arial"/>
            <w:b/>
            <w:bCs/>
            <w:sz w:val="24"/>
            <w:szCs w:val="24"/>
          </w:rPr>
          <w:t>Advancement</w:t>
        </w:r>
        <w:r w:rsidRPr="003E2EE9">
          <w:rPr>
            <w:rFonts w:ascii="Arial" w:hAnsi="Arial" w:cs="Arial"/>
            <w:sz w:val="24"/>
            <w:szCs w:val="24"/>
          </w:rPr>
          <w:t>.</w:t>
        </w:r>
      </w:ins>
    </w:p>
    <w:p w14:paraId="7D327985" w14:textId="77777777" w:rsidR="00FD7D8B" w:rsidRPr="003E2EE9" w:rsidRDefault="00FD7D8B" w:rsidP="00FD7D8B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721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146CCCD2" w14:textId="77777777" w:rsidR="00AB0E18" w:rsidRPr="003E2EE9" w:rsidRDefault="00AB0E18" w:rsidP="00FD7D8B">
      <w:pPr>
        <w:tabs>
          <w:tab w:val="center" w:pos="4153"/>
          <w:tab w:val="right" w:pos="8306"/>
        </w:tabs>
        <w:spacing w:after="0" w:line="240" w:lineRule="auto"/>
        <w:rPr>
          <w:ins w:id="722" w:author="Tammy Meek (NESO)" w:date="2024-11-08T09:30:00Z"/>
          <w:rFonts w:ascii="Arial" w:eastAsia="Times New Roman" w:hAnsi="Arial" w:cs="Times New Roman"/>
          <w:sz w:val="24"/>
          <w:szCs w:val="24"/>
        </w:rPr>
      </w:pPr>
    </w:p>
    <w:p w14:paraId="2CFA3E2D" w14:textId="77777777" w:rsidR="00BE05E1" w:rsidRPr="004A7364" w:rsidRDefault="00BE05E1" w:rsidP="00134403">
      <w:pPr>
        <w:tabs>
          <w:tab w:val="center" w:pos="4153"/>
          <w:tab w:val="right" w:pos="8306"/>
        </w:tabs>
        <w:spacing w:after="0" w:line="240" w:lineRule="auto"/>
        <w:jc w:val="both"/>
        <w:rPr>
          <w:ins w:id="723" w:author="Tammy Meek (NESO)" w:date="2024-11-08T09:30:00Z"/>
          <w:rFonts w:ascii="Arial" w:eastAsia="Times New Roman" w:hAnsi="Arial" w:cs="Times New Roman"/>
          <w:color w:val="FF0000"/>
          <w:sz w:val="24"/>
          <w:szCs w:val="24"/>
        </w:rPr>
      </w:pPr>
      <w:ins w:id="724" w:author="Tammy Meek (NESO)" w:date="2024-11-08T09:30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ab/>
        </w:r>
      </w:ins>
    </w:p>
    <w:p w14:paraId="11E4EC23" w14:textId="6D02CCE2" w:rsidR="00A67487" w:rsidRDefault="00C3022E" w:rsidP="00C4560E">
      <w:pPr>
        <w:jc w:val="center"/>
        <w:rPr>
          <w:ins w:id="725" w:author="Tammy Meek (NESO)" w:date="2024-11-08T09:30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726" w:author="Tammy Meek (NESO)" w:date="2024-11-08T09:30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END OF SECTION 18 </w:t>
        </w:r>
      </w:ins>
    </w:p>
    <w:p w14:paraId="30101C1B" w14:textId="21B383AD" w:rsidR="00826CFD" w:rsidRPr="00C146EB" w:rsidRDefault="00C3022E" w:rsidP="00791276">
      <w:pPr>
        <w:tabs>
          <w:tab w:val="center" w:pos="4153"/>
          <w:tab w:val="right" w:pos="8306"/>
        </w:tabs>
        <w:spacing w:after="0" w:line="240" w:lineRule="auto"/>
        <w:rPr>
          <w:color w:val="FF0000"/>
        </w:rPr>
      </w:pPr>
      <w:ins w:id="727" w:author="Alice Taylor (NESO)" w:date="2024-11-07T10:42:00Z">
        <w:r>
          <w:rPr>
            <w:rFonts w:ascii="Arial" w:eastAsia="Times New Roman" w:hAnsi="Arial" w:cs="Times New Roman"/>
            <w:color w:val="FF0000"/>
            <w:sz w:val="24"/>
            <w:szCs w:val="24"/>
          </w:rPr>
          <w:t xml:space="preserve"> </w:t>
        </w:r>
      </w:ins>
    </w:p>
    <w:sectPr w:rsidR="00826CFD" w:rsidRPr="00C146EB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DCDB0" w14:textId="77777777" w:rsidR="00826CF6" w:rsidRDefault="00826CF6" w:rsidP="005E4CD6">
      <w:pPr>
        <w:spacing w:after="0" w:line="240" w:lineRule="auto"/>
      </w:pPr>
      <w:r>
        <w:separator/>
      </w:r>
    </w:p>
  </w:endnote>
  <w:endnote w:type="continuationSeparator" w:id="0">
    <w:p w14:paraId="49E60ACA" w14:textId="77777777" w:rsidR="00826CF6" w:rsidRDefault="00826CF6" w:rsidP="005E4CD6">
      <w:pPr>
        <w:spacing w:after="0" w:line="240" w:lineRule="auto"/>
      </w:pPr>
      <w:r>
        <w:continuationSeparator/>
      </w:r>
    </w:p>
  </w:endnote>
  <w:endnote w:type="continuationNotice" w:id="1">
    <w:p w14:paraId="332564B0" w14:textId="77777777" w:rsidR="00826CF6" w:rsidRDefault="00826C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480A8405" w:rsidR="00560EB5" w:rsidRDefault="00380B26" w:rsidP="00380B26">
    <w:pPr>
      <w:pStyle w:val="Footer"/>
      <w:jc w:val="right"/>
    </w:pPr>
    <w:r w:rsidRPr="00BF1EAE">
      <w:rPr>
        <w:noProof/>
      </w:rPr>
      <w:t>V1.</w:t>
    </w:r>
    <w:ins w:id="729" w:author="Alice Taylor (NESO)" w:date="2024-11-07T10:45:00Z">
      <w:r w:rsidR="00F67F68" w:rsidRPr="00BF1EAE">
        <w:rPr>
          <w:noProof/>
        </w:rPr>
        <w:t>0</w:t>
      </w:r>
      <w:r w:rsidR="00F67F68">
        <w:rPr>
          <w:noProof/>
        </w:rPr>
        <w:t>0</w:t>
      </w:r>
      <w:r w:rsidR="00F67F68" w:rsidRPr="00BF1EAE">
        <w:rPr>
          <w:noProof/>
        </w:rPr>
        <w:t xml:space="preserve"> </w:t>
      </w:r>
    </w:ins>
    <w:r w:rsidRPr="00BF1EAE">
      <w:rPr>
        <w:noProof/>
      </w:rPr>
      <w:t xml:space="preserve">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A1E1B" w14:textId="77777777" w:rsidR="00826CF6" w:rsidRDefault="00826CF6" w:rsidP="005E4CD6">
      <w:pPr>
        <w:spacing w:after="0" w:line="240" w:lineRule="auto"/>
      </w:pPr>
      <w:r>
        <w:separator/>
      </w:r>
    </w:p>
  </w:footnote>
  <w:footnote w:type="continuationSeparator" w:id="0">
    <w:p w14:paraId="641CCA2D" w14:textId="77777777" w:rsidR="00826CF6" w:rsidRDefault="00826CF6" w:rsidP="005E4CD6">
      <w:pPr>
        <w:spacing w:after="0" w:line="240" w:lineRule="auto"/>
      </w:pPr>
      <w:r>
        <w:continuationSeparator/>
      </w:r>
    </w:p>
  </w:footnote>
  <w:footnote w:type="continuationNotice" w:id="1">
    <w:p w14:paraId="6FDFE2AB" w14:textId="77777777" w:rsidR="00826CF6" w:rsidRDefault="00826C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738DBBB" w:rsidR="00560EB5" w:rsidRDefault="005073AF">
    <w:pPr>
      <w:pStyle w:val="Header"/>
    </w:pPr>
    <w:r>
      <w:t>V1.0</w:t>
    </w:r>
    <w:ins w:id="728" w:author="Alice Taylor (NESO)" w:date="2024-11-07T10:44:00Z">
      <w:r w:rsidR="00C40D97">
        <w:t>0</w:t>
      </w:r>
    </w:ins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44F03EE"/>
    <w:multiLevelType w:val="multilevel"/>
    <w:tmpl w:val="F7E00B58"/>
    <w:lvl w:ilvl="0">
      <w:start w:val="7"/>
      <w:numFmt w:val="decimal"/>
      <w:lvlText w:val="%1"/>
      <w:lvlJc w:val="left"/>
      <w:pPr>
        <w:ind w:left="470" w:hanging="47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70" w:hanging="4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5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9658B0"/>
    <w:multiLevelType w:val="hybridMultilevel"/>
    <w:tmpl w:val="3B10288A"/>
    <w:lvl w:ilvl="0" w:tplc="7FE63F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FD260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B9C7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87F2B0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0BECF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285AC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6C2350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43E063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738BC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834586A"/>
    <w:multiLevelType w:val="multilevel"/>
    <w:tmpl w:val="0AB662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83120"/>
    <w:multiLevelType w:val="multilevel"/>
    <w:tmpl w:val="023AA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5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1B4CE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D07FE3"/>
    <w:multiLevelType w:val="multilevel"/>
    <w:tmpl w:val="3B7C4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1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22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4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8" w15:restartNumberingAfterBreak="0">
    <w:nsid w:val="4622409B"/>
    <w:multiLevelType w:val="multilevel"/>
    <w:tmpl w:val="85160C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color w:val="C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6557F54"/>
    <w:multiLevelType w:val="hybridMultilevel"/>
    <w:tmpl w:val="2D00B52A"/>
    <w:lvl w:ilvl="0" w:tplc="B03457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548E8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E0CE6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99A32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921473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B8697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39E77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58E8E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AB218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0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31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3" w15:restartNumberingAfterBreak="0">
    <w:nsid w:val="5F5A3EE3"/>
    <w:multiLevelType w:val="multilevel"/>
    <w:tmpl w:val="65D297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1A4218A"/>
    <w:multiLevelType w:val="hybridMultilevel"/>
    <w:tmpl w:val="E13A16AC"/>
    <w:lvl w:ilvl="0" w:tplc="062C08C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E22171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D1BA4F0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981E44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3BBCF5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1C6808C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6C5C7D7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DCBA4F2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51CEAD0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6" w15:restartNumberingAfterBreak="0">
    <w:nsid w:val="624650AD"/>
    <w:multiLevelType w:val="multilevel"/>
    <w:tmpl w:val="9D0A13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3B1536B"/>
    <w:multiLevelType w:val="multilevel"/>
    <w:tmpl w:val="0B66A028"/>
    <w:lvl w:ilvl="0">
      <w:start w:val="18"/>
      <w:numFmt w:val="decimal"/>
      <w:lvlText w:val="%1"/>
      <w:lvlJc w:val="left"/>
      <w:pPr>
        <w:ind w:left="990" w:hanging="990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ind w:left="1793" w:hanging="9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96" w:hanging="990"/>
      </w:pPr>
      <w:rPr>
        <w:rFonts w:hint="default"/>
        <w:b w:val="0"/>
      </w:rPr>
    </w:lvl>
    <w:lvl w:ilvl="3">
      <w:start w:val="3"/>
      <w:numFmt w:val="decimal"/>
      <w:lvlText w:val="%1.%2.%3.%4"/>
      <w:lvlJc w:val="left"/>
      <w:pPr>
        <w:ind w:left="434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29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4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25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42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224" w:hanging="1800"/>
      </w:pPr>
      <w:rPr>
        <w:rFonts w:hint="default"/>
        <w:b w:val="0"/>
      </w:rPr>
    </w:lvl>
  </w:abstractNum>
  <w:abstractNum w:abstractNumId="3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9" w15:restartNumberingAfterBreak="0">
    <w:nsid w:val="67422C0C"/>
    <w:multiLevelType w:val="multilevel"/>
    <w:tmpl w:val="6F2C60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42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42" w15:restartNumberingAfterBreak="0">
    <w:nsid w:val="6DF4005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FE208CF"/>
    <w:multiLevelType w:val="multilevel"/>
    <w:tmpl w:val="D876A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76820D7"/>
    <w:multiLevelType w:val="multilevel"/>
    <w:tmpl w:val="0EC61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7722BE7"/>
    <w:multiLevelType w:val="multilevel"/>
    <w:tmpl w:val="BB7041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C63328D"/>
    <w:multiLevelType w:val="multilevel"/>
    <w:tmpl w:val="08A29F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586482">
    <w:abstractNumId w:val="32"/>
  </w:num>
  <w:num w:numId="2" w16cid:durableId="1828159249">
    <w:abstractNumId w:val="30"/>
  </w:num>
  <w:num w:numId="3" w16cid:durableId="1806120913">
    <w:abstractNumId w:val="25"/>
  </w:num>
  <w:num w:numId="4" w16cid:durableId="383022270">
    <w:abstractNumId w:val="3"/>
  </w:num>
  <w:num w:numId="5" w16cid:durableId="1007750792">
    <w:abstractNumId w:val="21"/>
  </w:num>
  <w:num w:numId="6" w16cid:durableId="211507964">
    <w:abstractNumId w:val="18"/>
  </w:num>
  <w:num w:numId="7" w16cid:durableId="1805149707">
    <w:abstractNumId w:val="10"/>
  </w:num>
  <w:num w:numId="8" w16cid:durableId="352194176">
    <w:abstractNumId w:val="40"/>
  </w:num>
  <w:num w:numId="9" w16cid:durableId="1206455106">
    <w:abstractNumId w:val="5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6"/>
  </w:num>
  <w:num w:numId="13" w16cid:durableId="2083872483">
    <w:abstractNumId w:val="24"/>
  </w:num>
  <w:num w:numId="14" w16cid:durableId="1056707333">
    <w:abstractNumId w:val="8"/>
  </w:num>
  <w:num w:numId="15" w16cid:durableId="2103335646">
    <w:abstractNumId w:val="27"/>
  </w:num>
  <w:num w:numId="16" w16cid:durableId="829637566">
    <w:abstractNumId w:val="11"/>
  </w:num>
  <w:num w:numId="17" w16cid:durableId="155147727">
    <w:abstractNumId w:val="12"/>
  </w:num>
  <w:num w:numId="18" w16cid:durableId="22948650">
    <w:abstractNumId w:val="41"/>
  </w:num>
  <w:num w:numId="19" w16cid:durableId="1768113685">
    <w:abstractNumId w:val="9"/>
  </w:num>
  <w:num w:numId="20" w16cid:durableId="1652098224">
    <w:abstractNumId w:val="20"/>
  </w:num>
  <w:num w:numId="21" w16cid:durableId="457064178">
    <w:abstractNumId w:val="23"/>
  </w:num>
  <w:num w:numId="22" w16cid:durableId="82382169">
    <w:abstractNumId w:val="17"/>
  </w:num>
  <w:num w:numId="23" w16cid:durableId="1873492060">
    <w:abstractNumId w:val="31"/>
  </w:num>
  <w:num w:numId="24" w16cid:durableId="734165287">
    <w:abstractNumId w:val="14"/>
  </w:num>
  <w:num w:numId="25" w16cid:durableId="628974777">
    <w:abstractNumId w:val="34"/>
  </w:num>
  <w:num w:numId="26" w16cid:durableId="1201478940">
    <w:abstractNumId w:val="38"/>
  </w:num>
  <w:num w:numId="27" w16cid:durableId="166751713">
    <w:abstractNumId w:val="15"/>
  </w:num>
  <w:num w:numId="28" w16cid:durableId="2089959490">
    <w:abstractNumId w:val="22"/>
  </w:num>
  <w:num w:numId="29" w16cid:durableId="1334452991">
    <w:abstractNumId w:val="4"/>
  </w:num>
  <w:num w:numId="30" w16cid:durableId="1267155266">
    <w:abstractNumId w:val="2"/>
  </w:num>
  <w:num w:numId="31" w16cid:durableId="1142039801">
    <w:abstractNumId w:val="37"/>
  </w:num>
  <w:num w:numId="32" w16cid:durableId="518006019">
    <w:abstractNumId w:val="35"/>
  </w:num>
  <w:num w:numId="33" w16cid:durableId="275258145">
    <w:abstractNumId w:val="29"/>
  </w:num>
  <w:num w:numId="34" w16cid:durableId="1439523437">
    <w:abstractNumId w:val="6"/>
  </w:num>
  <w:num w:numId="35" w16cid:durableId="30545090">
    <w:abstractNumId w:val="19"/>
  </w:num>
  <w:num w:numId="36" w16cid:durableId="371421228">
    <w:abstractNumId w:val="16"/>
  </w:num>
  <w:num w:numId="37" w16cid:durableId="689454311">
    <w:abstractNumId w:val="36"/>
  </w:num>
  <w:num w:numId="38" w16cid:durableId="975793974">
    <w:abstractNumId w:val="43"/>
  </w:num>
  <w:num w:numId="39" w16cid:durableId="766265884">
    <w:abstractNumId w:val="7"/>
  </w:num>
  <w:num w:numId="40" w16cid:durableId="1673292964">
    <w:abstractNumId w:val="39"/>
  </w:num>
  <w:num w:numId="41" w16cid:durableId="349373732">
    <w:abstractNumId w:val="13"/>
  </w:num>
  <w:num w:numId="42" w16cid:durableId="1973560106">
    <w:abstractNumId w:val="42"/>
  </w:num>
  <w:num w:numId="43" w16cid:durableId="1083994730">
    <w:abstractNumId w:val="28"/>
  </w:num>
  <w:num w:numId="44" w16cid:durableId="608320790">
    <w:abstractNumId w:val="45"/>
  </w:num>
  <w:num w:numId="45" w16cid:durableId="577861383">
    <w:abstractNumId w:val="33"/>
  </w:num>
  <w:num w:numId="46" w16cid:durableId="438723070">
    <w:abstractNumId w:val="44"/>
  </w:num>
  <w:num w:numId="47" w16cid:durableId="11865169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i/LI28rMC6DUK+8V0+zRdZkjtZODKGoQmcBSpYNmi5txKKo5DeHn+8U+nqhBtir9+S3jmjiu7c1maOq3PcA85g==" w:salt="u5PaXTFTMFqsHtmklrsSl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08CB"/>
    <w:rsid w:val="00001118"/>
    <w:rsid w:val="00001390"/>
    <w:rsid w:val="00001996"/>
    <w:rsid w:val="00001D2A"/>
    <w:rsid w:val="00001FEA"/>
    <w:rsid w:val="000036AD"/>
    <w:rsid w:val="000037AB"/>
    <w:rsid w:val="0000431F"/>
    <w:rsid w:val="00004510"/>
    <w:rsid w:val="00004D09"/>
    <w:rsid w:val="0000571A"/>
    <w:rsid w:val="000061C1"/>
    <w:rsid w:val="00006BE9"/>
    <w:rsid w:val="00006EF5"/>
    <w:rsid w:val="00006F20"/>
    <w:rsid w:val="00007398"/>
    <w:rsid w:val="00007D90"/>
    <w:rsid w:val="00011028"/>
    <w:rsid w:val="000120D1"/>
    <w:rsid w:val="000126CA"/>
    <w:rsid w:val="00013C78"/>
    <w:rsid w:val="0001497C"/>
    <w:rsid w:val="00014AA3"/>
    <w:rsid w:val="00015A05"/>
    <w:rsid w:val="000166F0"/>
    <w:rsid w:val="0001678E"/>
    <w:rsid w:val="0001697D"/>
    <w:rsid w:val="000172F3"/>
    <w:rsid w:val="0002035B"/>
    <w:rsid w:val="00020AF9"/>
    <w:rsid w:val="00021910"/>
    <w:rsid w:val="00021C29"/>
    <w:rsid w:val="00021CCA"/>
    <w:rsid w:val="0002217F"/>
    <w:rsid w:val="00022A65"/>
    <w:rsid w:val="000231E3"/>
    <w:rsid w:val="000233E1"/>
    <w:rsid w:val="00023469"/>
    <w:rsid w:val="000239E5"/>
    <w:rsid w:val="00024668"/>
    <w:rsid w:val="000248F0"/>
    <w:rsid w:val="0002664E"/>
    <w:rsid w:val="000267C9"/>
    <w:rsid w:val="0002709A"/>
    <w:rsid w:val="00027AE6"/>
    <w:rsid w:val="00027D86"/>
    <w:rsid w:val="00027EEC"/>
    <w:rsid w:val="0003065B"/>
    <w:rsid w:val="00030D1F"/>
    <w:rsid w:val="0003190C"/>
    <w:rsid w:val="0003191C"/>
    <w:rsid w:val="00031DD6"/>
    <w:rsid w:val="00031E8D"/>
    <w:rsid w:val="000325C4"/>
    <w:rsid w:val="00032FB3"/>
    <w:rsid w:val="000336E9"/>
    <w:rsid w:val="000339D0"/>
    <w:rsid w:val="00034603"/>
    <w:rsid w:val="00035B2F"/>
    <w:rsid w:val="000378F8"/>
    <w:rsid w:val="00037F28"/>
    <w:rsid w:val="0004111C"/>
    <w:rsid w:val="000412B3"/>
    <w:rsid w:val="00041A29"/>
    <w:rsid w:val="00041B39"/>
    <w:rsid w:val="00041ED0"/>
    <w:rsid w:val="000429A0"/>
    <w:rsid w:val="00042C82"/>
    <w:rsid w:val="00042C9D"/>
    <w:rsid w:val="00043F68"/>
    <w:rsid w:val="00045041"/>
    <w:rsid w:val="00045074"/>
    <w:rsid w:val="0004560B"/>
    <w:rsid w:val="000456B3"/>
    <w:rsid w:val="00045C76"/>
    <w:rsid w:val="00047515"/>
    <w:rsid w:val="000477A2"/>
    <w:rsid w:val="00047AA4"/>
    <w:rsid w:val="00050A0B"/>
    <w:rsid w:val="00050C34"/>
    <w:rsid w:val="00050F66"/>
    <w:rsid w:val="0005143D"/>
    <w:rsid w:val="000522CA"/>
    <w:rsid w:val="000524F9"/>
    <w:rsid w:val="00053D6C"/>
    <w:rsid w:val="0005450F"/>
    <w:rsid w:val="00054710"/>
    <w:rsid w:val="00055057"/>
    <w:rsid w:val="0005640B"/>
    <w:rsid w:val="00056B47"/>
    <w:rsid w:val="00057689"/>
    <w:rsid w:val="00057F11"/>
    <w:rsid w:val="000605A1"/>
    <w:rsid w:val="00060666"/>
    <w:rsid w:val="000606A2"/>
    <w:rsid w:val="000609B3"/>
    <w:rsid w:val="00060C71"/>
    <w:rsid w:val="00060E6B"/>
    <w:rsid w:val="000616FA"/>
    <w:rsid w:val="00063C97"/>
    <w:rsid w:val="00064B59"/>
    <w:rsid w:val="000652FA"/>
    <w:rsid w:val="00066EF6"/>
    <w:rsid w:val="000705BC"/>
    <w:rsid w:val="00070DF2"/>
    <w:rsid w:val="000715D2"/>
    <w:rsid w:val="0007174C"/>
    <w:rsid w:val="00071EB8"/>
    <w:rsid w:val="0007204C"/>
    <w:rsid w:val="00072779"/>
    <w:rsid w:val="00073461"/>
    <w:rsid w:val="00074649"/>
    <w:rsid w:val="000754A2"/>
    <w:rsid w:val="0007564E"/>
    <w:rsid w:val="00076075"/>
    <w:rsid w:val="00076F0B"/>
    <w:rsid w:val="00077286"/>
    <w:rsid w:val="00077CEF"/>
    <w:rsid w:val="00080091"/>
    <w:rsid w:val="00082832"/>
    <w:rsid w:val="000828C9"/>
    <w:rsid w:val="00082A69"/>
    <w:rsid w:val="00083B0B"/>
    <w:rsid w:val="00084A67"/>
    <w:rsid w:val="00085B51"/>
    <w:rsid w:val="00085F6F"/>
    <w:rsid w:val="000861C1"/>
    <w:rsid w:val="0008727F"/>
    <w:rsid w:val="00087A71"/>
    <w:rsid w:val="0009027B"/>
    <w:rsid w:val="0009050B"/>
    <w:rsid w:val="00090700"/>
    <w:rsid w:val="00090E07"/>
    <w:rsid w:val="00090FC0"/>
    <w:rsid w:val="00091225"/>
    <w:rsid w:val="000928C7"/>
    <w:rsid w:val="000928FE"/>
    <w:rsid w:val="00093F3C"/>
    <w:rsid w:val="0009458E"/>
    <w:rsid w:val="00095757"/>
    <w:rsid w:val="0009770D"/>
    <w:rsid w:val="00097868"/>
    <w:rsid w:val="00097C58"/>
    <w:rsid w:val="000A050F"/>
    <w:rsid w:val="000A0CF2"/>
    <w:rsid w:val="000A143F"/>
    <w:rsid w:val="000A17EE"/>
    <w:rsid w:val="000A2176"/>
    <w:rsid w:val="000A23C7"/>
    <w:rsid w:val="000A2E2E"/>
    <w:rsid w:val="000A3008"/>
    <w:rsid w:val="000A30C9"/>
    <w:rsid w:val="000A3799"/>
    <w:rsid w:val="000A3C3A"/>
    <w:rsid w:val="000A52EE"/>
    <w:rsid w:val="000A5DF9"/>
    <w:rsid w:val="000A63A2"/>
    <w:rsid w:val="000A6788"/>
    <w:rsid w:val="000A6AFE"/>
    <w:rsid w:val="000A6BAA"/>
    <w:rsid w:val="000A6E1F"/>
    <w:rsid w:val="000A7E7A"/>
    <w:rsid w:val="000B050B"/>
    <w:rsid w:val="000B2F1E"/>
    <w:rsid w:val="000B3303"/>
    <w:rsid w:val="000B43B7"/>
    <w:rsid w:val="000B55BF"/>
    <w:rsid w:val="000B5C9D"/>
    <w:rsid w:val="000B602B"/>
    <w:rsid w:val="000B6188"/>
    <w:rsid w:val="000B6351"/>
    <w:rsid w:val="000B6CBF"/>
    <w:rsid w:val="000B7104"/>
    <w:rsid w:val="000B734B"/>
    <w:rsid w:val="000B73D2"/>
    <w:rsid w:val="000B73DB"/>
    <w:rsid w:val="000B79E2"/>
    <w:rsid w:val="000C0205"/>
    <w:rsid w:val="000C24F7"/>
    <w:rsid w:val="000C259A"/>
    <w:rsid w:val="000C34EB"/>
    <w:rsid w:val="000C3C99"/>
    <w:rsid w:val="000C4763"/>
    <w:rsid w:val="000C4961"/>
    <w:rsid w:val="000C51A9"/>
    <w:rsid w:val="000C5424"/>
    <w:rsid w:val="000C556E"/>
    <w:rsid w:val="000C5871"/>
    <w:rsid w:val="000C5DFB"/>
    <w:rsid w:val="000C5E8B"/>
    <w:rsid w:val="000C5F08"/>
    <w:rsid w:val="000C6538"/>
    <w:rsid w:val="000C710F"/>
    <w:rsid w:val="000C71CB"/>
    <w:rsid w:val="000C7697"/>
    <w:rsid w:val="000C7D88"/>
    <w:rsid w:val="000D05BD"/>
    <w:rsid w:val="000D0ADE"/>
    <w:rsid w:val="000D1200"/>
    <w:rsid w:val="000D1D1B"/>
    <w:rsid w:val="000D1DCE"/>
    <w:rsid w:val="000D1DF4"/>
    <w:rsid w:val="000D361D"/>
    <w:rsid w:val="000D397B"/>
    <w:rsid w:val="000D39BF"/>
    <w:rsid w:val="000D4683"/>
    <w:rsid w:val="000D52B3"/>
    <w:rsid w:val="000D57C6"/>
    <w:rsid w:val="000D5DFE"/>
    <w:rsid w:val="000D6172"/>
    <w:rsid w:val="000D6A01"/>
    <w:rsid w:val="000D6B77"/>
    <w:rsid w:val="000D7297"/>
    <w:rsid w:val="000D7367"/>
    <w:rsid w:val="000D7D71"/>
    <w:rsid w:val="000D7E73"/>
    <w:rsid w:val="000E0369"/>
    <w:rsid w:val="000E0A90"/>
    <w:rsid w:val="000E0FF0"/>
    <w:rsid w:val="000E1F46"/>
    <w:rsid w:val="000E23BD"/>
    <w:rsid w:val="000E27BB"/>
    <w:rsid w:val="000E35B0"/>
    <w:rsid w:val="000E3A0E"/>
    <w:rsid w:val="000E4B01"/>
    <w:rsid w:val="000E4C9A"/>
    <w:rsid w:val="000E554A"/>
    <w:rsid w:val="000E5A42"/>
    <w:rsid w:val="000E5AFF"/>
    <w:rsid w:val="000E7AEE"/>
    <w:rsid w:val="000E7CB5"/>
    <w:rsid w:val="000F0157"/>
    <w:rsid w:val="000F018A"/>
    <w:rsid w:val="000F0718"/>
    <w:rsid w:val="000F0BA5"/>
    <w:rsid w:val="000F147A"/>
    <w:rsid w:val="000F157B"/>
    <w:rsid w:val="000F1DAE"/>
    <w:rsid w:val="000F1F06"/>
    <w:rsid w:val="000F2422"/>
    <w:rsid w:val="000F29FE"/>
    <w:rsid w:val="000F2DF1"/>
    <w:rsid w:val="000F3109"/>
    <w:rsid w:val="000F39F8"/>
    <w:rsid w:val="000F3B98"/>
    <w:rsid w:val="000F4441"/>
    <w:rsid w:val="000F4538"/>
    <w:rsid w:val="000F467C"/>
    <w:rsid w:val="000F49BD"/>
    <w:rsid w:val="000F4EBB"/>
    <w:rsid w:val="000F4FC2"/>
    <w:rsid w:val="000F59C9"/>
    <w:rsid w:val="000F5EB8"/>
    <w:rsid w:val="000F60D4"/>
    <w:rsid w:val="000F62A9"/>
    <w:rsid w:val="000F6C20"/>
    <w:rsid w:val="000F6D8D"/>
    <w:rsid w:val="00100B8E"/>
    <w:rsid w:val="0010185B"/>
    <w:rsid w:val="00101976"/>
    <w:rsid w:val="00101AD0"/>
    <w:rsid w:val="00101B5B"/>
    <w:rsid w:val="00101E49"/>
    <w:rsid w:val="00102DF3"/>
    <w:rsid w:val="001032E3"/>
    <w:rsid w:val="001052EC"/>
    <w:rsid w:val="001056AA"/>
    <w:rsid w:val="00105ACD"/>
    <w:rsid w:val="001075DD"/>
    <w:rsid w:val="00107AA1"/>
    <w:rsid w:val="00107E60"/>
    <w:rsid w:val="00110721"/>
    <w:rsid w:val="00111056"/>
    <w:rsid w:val="0011131E"/>
    <w:rsid w:val="00111561"/>
    <w:rsid w:val="00111761"/>
    <w:rsid w:val="00111932"/>
    <w:rsid w:val="001119EB"/>
    <w:rsid w:val="00111A0A"/>
    <w:rsid w:val="00111FF5"/>
    <w:rsid w:val="00112994"/>
    <w:rsid w:val="001129EA"/>
    <w:rsid w:val="00112EBD"/>
    <w:rsid w:val="00113A1C"/>
    <w:rsid w:val="00114186"/>
    <w:rsid w:val="001146A9"/>
    <w:rsid w:val="00114CC6"/>
    <w:rsid w:val="00114E41"/>
    <w:rsid w:val="00115023"/>
    <w:rsid w:val="001150EC"/>
    <w:rsid w:val="0011569A"/>
    <w:rsid w:val="001158B4"/>
    <w:rsid w:val="00115D86"/>
    <w:rsid w:val="00116054"/>
    <w:rsid w:val="00116EF4"/>
    <w:rsid w:val="00117687"/>
    <w:rsid w:val="00117E94"/>
    <w:rsid w:val="001207BC"/>
    <w:rsid w:val="00120C40"/>
    <w:rsid w:val="00121227"/>
    <w:rsid w:val="00123032"/>
    <w:rsid w:val="001232CB"/>
    <w:rsid w:val="001235AC"/>
    <w:rsid w:val="00123AC4"/>
    <w:rsid w:val="001245B9"/>
    <w:rsid w:val="001249DC"/>
    <w:rsid w:val="00124AB2"/>
    <w:rsid w:val="00124CD5"/>
    <w:rsid w:val="00124F0D"/>
    <w:rsid w:val="0012588D"/>
    <w:rsid w:val="00125D02"/>
    <w:rsid w:val="00126BB9"/>
    <w:rsid w:val="00127388"/>
    <w:rsid w:val="00127C0C"/>
    <w:rsid w:val="0012EC22"/>
    <w:rsid w:val="0013029D"/>
    <w:rsid w:val="0013060E"/>
    <w:rsid w:val="0013350F"/>
    <w:rsid w:val="001335A3"/>
    <w:rsid w:val="00133610"/>
    <w:rsid w:val="00133BAC"/>
    <w:rsid w:val="00133E7C"/>
    <w:rsid w:val="00134403"/>
    <w:rsid w:val="00134CDE"/>
    <w:rsid w:val="00134EC9"/>
    <w:rsid w:val="00134F4F"/>
    <w:rsid w:val="00135703"/>
    <w:rsid w:val="0013576A"/>
    <w:rsid w:val="001373F0"/>
    <w:rsid w:val="00137712"/>
    <w:rsid w:val="00137B4F"/>
    <w:rsid w:val="00141490"/>
    <w:rsid w:val="001418AC"/>
    <w:rsid w:val="001418F8"/>
    <w:rsid w:val="00141E2D"/>
    <w:rsid w:val="00142F87"/>
    <w:rsid w:val="00142FCF"/>
    <w:rsid w:val="001434C8"/>
    <w:rsid w:val="00143688"/>
    <w:rsid w:val="0014377D"/>
    <w:rsid w:val="00143887"/>
    <w:rsid w:val="0014466D"/>
    <w:rsid w:val="00144A3E"/>
    <w:rsid w:val="0014553D"/>
    <w:rsid w:val="00145D88"/>
    <w:rsid w:val="0014682C"/>
    <w:rsid w:val="00146B11"/>
    <w:rsid w:val="00146E37"/>
    <w:rsid w:val="001474DF"/>
    <w:rsid w:val="0015033B"/>
    <w:rsid w:val="00150678"/>
    <w:rsid w:val="001512F8"/>
    <w:rsid w:val="001518AA"/>
    <w:rsid w:val="001522BD"/>
    <w:rsid w:val="0015279F"/>
    <w:rsid w:val="00152923"/>
    <w:rsid w:val="00152A60"/>
    <w:rsid w:val="0015380A"/>
    <w:rsid w:val="001546C1"/>
    <w:rsid w:val="00154809"/>
    <w:rsid w:val="00154884"/>
    <w:rsid w:val="001549D9"/>
    <w:rsid w:val="00154B24"/>
    <w:rsid w:val="00154E2B"/>
    <w:rsid w:val="0015570C"/>
    <w:rsid w:val="00155AA2"/>
    <w:rsid w:val="00155C47"/>
    <w:rsid w:val="00155F3C"/>
    <w:rsid w:val="00157005"/>
    <w:rsid w:val="00157D5A"/>
    <w:rsid w:val="001631D6"/>
    <w:rsid w:val="001636F9"/>
    <w:rsid w:val="00163B69"/>
    <w:rsid w:val="00164CFB"/>
    <w:rsid w:val="00165001"/>
    <w:rsid w:val="0016567B"/>
    <w:rsid w:val="001656FF"/>
    <w:rsid w:val="00165B5B"/>
    <w:rsid w:val="00165D1F"/>
    <w:rsid w:val="0016632D"/>
    <w:rsid w:val="00167759"/>
    <w:rsid w:val="00167BB0"/>
    <w:rsid w:val="00167D93"/>
    <w:rsid w:val="001702F6"/>
    <w:rsid w:val="001711BA"/>
    <w:rsid w:val="00171CE3"/>
    <w:rsid w:val="00171FCF"/>
    <w:rsid w:val="0017287D"/>
    <w:rsid w:val="00172BF3"/>
    <w:rsid w:val="00173308"/>
    <w:rsid w:val="001746F9"/>
    <w:rsid w:val="0017559E"/>
    <w:rsid w:val="0017663A"/>
    <w:rsid w:val="0017674F"/>
    <w:rsid w:val="00176E9D"/>
    <w:rsid w:val="00176EC5"/>
    <w:rsid w:val="00177256"/>
    <w:rsid w:val="001772DA"/>
    <w:rsid w:val="0017744A"/>
    <w:rsid w:val="001778AF"/>
    <w:rsid w:val="0018023C"/>
    <w:rsid w:val="001812FD"/>
    <w:rsid w:val="0018249F"/>
    <w:rsid w:val="001829A6"/>
    <w:rsid w:val="00182C09"/>
    <w:rsid w:val="00182C8C"/>
    <w:rsid w:val="00182F8E"/>
    <w:rsid w:val="001831B7"/>
    <w:rsid w:val="00183385"/>
    <w:rsid w:val="00183455"/>
    <w:rsid w:val="001839FF"/>
    <w:rsid w:val="00184BA8"/>
    <w:rsid w:val="00184BD1"/>
    <w:rsid w:val="00184C7B"/>
    <w:rsid w:val="00184F80"/>
    <w:rsid w:val="00185CD3"/>
    <w:rsid w:val="00186637"/>
    <w:rsid w:val="00186665"/>
    <w:rsid w:val="00186A29"/>
    <w:rsid w:val="00186F0A"/>
    <w:rsid w:val="00187BB8"/>
    <w:rsid w:val="001901E8"/>
    <w:rsid w:val="0019069D"/>
    <w:rsid w:val="001907C4"/>
    <w:rsid w:val="00190CE1"/>
    <w:rsid w:val="001915F4"/>
    <w:rsid w:val="00191D42"/>
    <w:rsid w:val="00191F72"/>
    <w:rsid w:val="001925E6"/>
    <w:rsid w:val="00192747"/>
    <w:rsid w:val="00192F70"/>
    <w:rsid w:val="001937ED"/>
    <w:rsid w:val="001938ED"/>
    <w:rsid w:val="0019426A"/>
    <w:rsid w:val="00194AD7"/>
    <w:rsid w:val="00194EF8"/>
    <w:rsid w:val="001951A0"/>
    <w:rsid w:val="00195478"/>
    <w:rsid w:val="00195903"/>
    <w:rsid w:val="00195B56"/>
    <w:rsid w:val="00197BE1"/>
    <w:rsid w:val="00197D68"/>
    <w:rsid w:val="001A0806"/>
    <w:rsid w:val="001A098F"/>
    <w:rsid w:val="001A1062"/>
    <w:rsid w:val="001A2BD2"/>
    <w:rsid w:val="001A34EE"/>
    <w:rsid w:val="001A3599"/>
    <w:rsid w:val="001A3CF2"/>
    <w:rsid w:val="001A3F2E"/>
    <w:rsid w:val="001A456F"/>
    <w:rsid w:val="001A5192"/>
    <w:rsid w:val="001A51F0"/>
    <w:rsid w:val="001A6A12"/>
    <w:rsid w:val="001A6A22"/>
    <w:rsid w:val="001A75FF"/>
    <w:rsid w:val="001B0B89"/>
    <w:rsid w:val="001B0E37"/>
    <w:rsid w:val="001B17D6"/>
    <w:rsid w:val="001B26BD"/>
    <w:rsid w:val="001B384A"/>
    <w:rsid w:val="001B414E"/>
    <w:rsid w:val="001B4578"/>
    <w:rsid w:val="001B4756"/>
    <w:rsid w:val="001B4F45"/>
    <w:rsid w:val="001B535E"/>
    <w:rsid w:val="001B5679"/>
    <w:rsid w:val="001B6030"/>
    <w:rsid w:val="001B714E"/>
    <w:rsid w:val="001B73D0"/>
    <w:rsid w:val="001C0293"/>
    <w:rsid w:val="001C052E"/>
    <w:rsid w:val="001C067F"/>
    <w:rsid w:val="001C09C6"/>
    <w:rsid w:val="001C0AAD"/>
    <w:rsid w:val="001C125F"/>
    <w:rsid w:val="001C15FA"/>
    <w:rsid w:val="001C196D"/>
    <w:rsid w:val="001C29E7"/>
    <w:rsid w:val="001C3646"/>
    <w:rsid w:val="001C369C"/>
    <w:rsid w:val="001C3933"/>
    <w:rsid w:val="001C3AC3"/>
    <w:rsid w:val="001C3C1B"/>
    <w:rsid w:val="001C407C"/>
    <w:rsid w:val="001C5C6F"/>
    <w:rsid w:val="001C5E1C"/>
    <w:rsid w:val="001C6638"/>
    <w:rsid w:val="001C677E"/>
    <w:rsid w:val="001C67FF"/>
    <w:rsid w:val="001C6EF0"/>
    <w:rsid w:val="001C70E6"/>
    <w:rsid w:val="001D08AC"/>
    <w:rsid w:val="001D08C7"/>
    <w:rsid w:val="001D119F"/>
    <w:rsid w:val="001D1492"/>
    <w:rsid w:val="001D15D3"/>
    <w:rsid w:val="001D2DBF"/>
    <w:rsid w:val="001D3CC2"/>
    <w:rsid w:val="001D454A"/>
    <w:rsid w:val="001D48D2"/>
    <w:rsid w:val="001D5150"/>
    <w:rsid w:val="001D5378"/>
    <w:rsid w:val="001D5CDD"/>
    <w:rsid w:val="001D5E69"/>
    <w:rsid w:val="001D60F1"/>
    <w:rsid w:val="001D6B6A"/>
    <w:rsid w:val="001D7B23"/>
    <w:rsid w:val="001DBF08"/>
    <w:rsid w:val="001E0C24"/>
    <w:rsid w:val="001E0CB0"/>
    <w:rsid w:val="001E1139"/>
    <w:rsid w:val="001E1180"/>
    <w:rsid w:val="001E1A1B"/>
    <w:rsid w:val="001E1D0A"/>
    <w:rsid w:val="001E1E0F"/>
    <w:rsid w:val="001E211D"/>
    <w:rsid w:val="001E21CA"/>
    <w:rsid w:val="001E2C43"/>
    <w:rsid w:val="001E3756"/>
    <w:rsid w:val="001E3C0A"/>
    <w:rsid w:val="001E3E0F"/>
    <w:rsid w:val="001E4759"/>
    <w:rsid w:val="001E5393"/>
    <w:rsid w:val="001E5765"/>
    <w:rsid w:val="001E65AE"/>
    <w:rsid w:val="001E6823"/>
    <w:rsid w:val="001E6ED7"/>
    <w:rsid w:val="001E7571"/>
    <w:rsid w:val="001F0265"/>
    <w:rsid w:val="001F02D2"/>
    <w:rsid w:val="001F20FE"/>
    <w:rsid w:val="001F21C6"/>
    <w:rsid w:val="001F228C"/>
    <w:rsid w:val="001F2994"/>
    <w:rsid w:val="001F2D7B"/>
    <w:rsid w:val="001F3D4A"/>
    <w:rsid w:val="001F4D8C"/>
    <w:rsid w:val="001F4DA7"/>
    <w:rsid w:val="001F52A3"/>
    <w:rsid w:val="001F5789"/>
    <w:rsid w:val="001F58B5"/>
    <w:rsid w:val="001F5C39"/>
    <w:rsid w:val="001F64C6"/>
    <w:rsid w:val="001F67B3"/>
    <w:rsid w:val="001F7017"/>
    <w:rsid w:val="001F7AD4"/>
    <w:rsid w:val="001F7CA4"/>
    <w:rsid w:val="002005EE"/>
    <w:rsid w:val="002010F2"/>
    <w:rsid w:val="0020157D"/>
    <w:rsid w:val="00201CE8"/>
    <w:rsid w:val="00201DD0"/>
    <w:rsid w:val="00201FBC"/>
    <w:rsid w:val="002021F4"/>
    <w:rsid w:val="00202420"/>
    <w:rsid w:val="002029D1"/>
    <w:rsid w:val="00202D74"/>
    <w:rsid w:val="00203190"/>
    <w:rsid w:val="00204DAF"/>
    <w:rsid w:val="00205777"/>
    <w:rsid w:val="002061EB"/>
    <w:rsid w:val="002065F1"/>
    <w:rsid w:val="00206D46"/>
    <w:rsid w:val="002074E0"/>
    <w:rsid w:val="00207810"/>
    <w:rsid w:val="00207A8C"/>
    <w:rsid w:val="00207E6C"/>
    <w:rsid w:val="00210089"/>
    <w:rsid w:val="00210143"/>
    <w:rsid w:val="00210774"/>
    <w:rsid w:val="002117F6"/>
    <w:rsid w:val="00212566"/>
    <w:rsid w:val="0021289E"/>
    <w:rsid w:val="00212B36"/>
    <w:rsid w:val="00212E05"/>
    <w:rsid w:val="00212F6F"/>
    <w:rsid w:val="00213A09"/>
    <w:rsid w:val="002144F3"/>
    <w:rsid w:val="0021629E"/>
    <w:rsid w:val="00216E2A"/>
    <w:rsid w:val="002171A8"/>
    <w:rsid w:val="00217ECA"/>
    <w:rsid w:val="00220B8B"/>
    <w:rsid w:val="002218F4"/>
    <w:rsid w:val="00221CE5"/>
    <w:rsid w:val="00222CF5"/>
    <w:rsid w:val="00223BCF"/>
    <w:rsid w:val="00223FDF"/>
    <w:rsid w:val="0022421D"/>
    <w:rsid w:val="0022457A"/>
    <w:rsid w:val="00225097"/>
    <w:rsid w:val="002255A8"/>
    <w:rsid w:val="002259A3"/>
    <w:rsid w:val="00225AD3"/>
    <w:rsid w:val="002261DD"/>
    <w:rsid w:val="00226E0E"/>
    <w:rsid w:val="002279FC"/>
    <w:rsid w:val="002331B5"/>
    <w:rsid w:val="00233EE8"/>
    <w:rsid w:val="00234EC0"/>
    <w:rsid w:val="002350E7"/>
    <w:rsid w:val="00235BE2"/>
    <w:rsid w:val="00236326"/>
    <w:rsid w:val="002364BD"/>
    <w:rsid w:val="00236B1B"/>
    <w:rsid w:val="002374D0"/>
    <w:rsid w:val="00237538"/>
    <w:rsid w:val="0023758D"/>
    <w:rsid w:val="0023B205"/>
    <w:rsid w:val="00240A02"/>
    <w:rsid w:val="00241887"/>
    <w:rsid w:val="00242978"/>
    <w:rsid w:val="00242D1B"/>
    <w:rsid w:val="002435D7"/>
    <w:rsid w:val="00244187"/>
    <w:rsid w:val="002441A6"/>
    <w:rsid w:val="00245568"/>
    <w:rsid w:val="002461E1"/>
    <w:rsid w:val="00246756"/>
    <w:rsid w:val="00246916"/>
    <w:rsid w:val="0024699E"/>
    <w:rsid w:val="00247343"/>
    <w:rsid w:val="002505DB"/>
    <w:rsid w:val="00250FE5"/>
    <w:rsid w:val="00251F9B"/>
    <w:rsid w:val="002529FA"/>
    <w:rsid w:val="00252DBF"/>
    <w:rsid w:val="00253FFF"/>
    <w:rsid w:val="00254086"/>
    <w:rsid w:val="00254F93"/>
    <w:rsid w:val="00255D7C"/>
    <w:rsid w:val="00256BB4"/>
    <w:rsid w:val="00256F92"/>
    <w:rsid w:val="00257782"/>
    <w:rsid w:val="00260600"/>
    <w:rsid w:val="00260D35"/>
    <w:rsid w:val="002613DD"/>
    <w:rsid w:val="002614C6"/>
    <w:rsid w:val="00261978"/>
    <w:rsid w:val="0026322C"/>
    <w:rsid w:val="0026328A"/>
    <w:rsid w:val="00263BC6"/>
    <w:rsid w:val="00264EC3"/>
    <w:rsid w:val="002652C1"/>
    <w:rsid w:val="002653F4"/>
    <w:rsid w:val="00267342"/>
    <w:rsid w:val="00270BB4"/>
    <w:rsid w:val="0027174D"/>
    <w:rsid w:val="00271DC7"/>
    <w:rsid w:val="00274FE7"/>
    <w:rsid w:val="00275651"/>
    <w:rsid w:val="0027620B"/>
    <w:rsid w:val="0027625C"/>
    <w:rsid w:val="002767F1"/>
    <w:rsid w:val="0027715D"/>
    <w:rsid w:val="002771C6"/>
    <w:rsid w:val="002772FB"/>
    <w:rsid w:val="00277F21"/>
    <w:rsid w:val="00282841"/>
    <w:rsid w:val="00283826"/>
    <w:rsid w:val="00283EF4"/>
    <w:rsid w:val="00285489"/>
    <w:rsid w:val="0028556B"/>
    <w:rsid w:val="00286165"/>
    <w:rsid w:val="002862DD"/>
    <w:rsid w:val="0028671A"/>
    <w:rsid w:val="002867C9"/>
    <w:rsid w:val="00286F30"/>
    <w:rsid w:val="0028720D"/>
    <w:rsid w:val="00287840"/>
    <w:rsid w:val="002932B8"/>
    <w:rsid w:val="00293D42"/>
    <w:rsid w:val="00294E0A"/>
    <w:rsid w:val="00294F56"/>
    <w:rsid w:val="00295067"/>
    <w:rsid w:val="002951C8"/>
    <w:rsid w:val="0029568B"/>
    <w:rsid w:val="002A0471"/>
    <w:rsid w:val="002A118A"/>
    <w:rsid w:val="002A1396"/>
    <w:rsid w:val="002A1A05"/>
    <w:rsid w:val="002A2E85"/>
    <w:rsid w:val="002A478D"/>
    <w:rsid w:val="002A4C21"/>
    <w:rsid w:val="002A4D1E"/>
    <w:rsid w:val="002A55C0"/>
    <w:rsid w:val="002A5CFF"/>
    <w:rsid w:val="002A68E6"/>
    <w:rsid w:val="002A6BC0"/>
    <w:rsid w:val="002A6EF5"/>
    <w:rsid w:val="002A75D7"/>
    <w:rsid w:val="002A7C8F"/>
    <w:rsid w:val="002B02E0"/>
    <w:rsid w:val="002B0959"/>
    <w:rsid w:val="002B0988"/>
    <w:rsid w:val="002B09D2"/>
    <w:rsid w:val="002B10ED"/>
    <w:rsid w:val="002B2450"/>
    <w:rsid w:val="002B255D"/>
    <w:rsid w:val="002B2C42"/>
    <w:rsid w:val="002B375F"/>
    <w:rsid w:val="002B37B1"/>
    <w:rsid w:val="002B3E42"/>
    <w:rsid w:val="002B3EC1"/>
    <w:rsid w:val="002B483B"/>
    <w:rsid w:val="002B51A6"/>
    <w:rsid w:val="002B581C"/>
    <w:rsid w:val="002B58AA"/>
    <w:rsid w:val="002B5BCC"/>
    <w:rsid w:val="002B6071"/>
    <w:rsid w:val="002B6D33"/>
    <w:rsid w:val="002B795A"/>
    <w:rsid w:val="002C007B"/>
    <w:rsid w:val="002C14B8"/>
    <w:rsid w:val="002C18C0"/>
    <w:rsid w:val="002C1BB0"/>
    <w:rsid w:val="002C1BCB"/>
    <w:rsid w:val="002C1BE4"/>
    <w:rsid w:val="002C233F"/>
    <w:rsid w:val="002C2BD6"/>
    <w:rsid w:val="002C3668"/>
    <w:rsid w:val="002C3C3C"/>
    <w:rsid w:val="002C4DF5"/>
    <w:rsid w:val="002C4FB1"/>
    <w:rsid w:val="002C518C"/>
    <w:rsid w:val="002C563C"/>
    <w:rsid w:val="002C5DF5"/>
    <w:rsid w:val="002C6178"/>
    <w:rsid w:val="002C628A"/>
    <w:rsid w:val="002C6937"/>
    <w:rsid w:val="002C6C2E"/>
    <w:rsid w:val="002C6C69"/>
    <w:rsid w:val="002C6D6C"/>
    <w:rsid w:val="002D0333"/>
    <w:rsid w:val="002D316F"/>
    <w:rsid w:val="002D3C34"/>
    <w:rsid w:val="002D3E2D"/>
    <w:rsid w:val="002D597C"/>
    <w:rsid w:val="002D59BA"/>
    <w:rsid w:val="002D5D50"/>
    <w:rsid w:val="002D6CA9"/>
    <w:rsid w:val="002D72BE"/>
    <w:rsid w:val="002D774B"/>
    <w:rsid w:val="002D7C0E"/>
    <w:rsid w:val="002E015F"/>
    <w:rsid w:val="002E092D"/>
    <w:rsid w:val="002E0DB2"/>
    <w:rsid w:val="002E160E"/>
    <w:rsid w:val="002E187F"/>
    <w:rsid w:val="002E264A"/>
    <w:rsid w:val="002E375C"/>
    <w:rsid w:val="002E384D"/>
    <w:rsid w:val="002E3909"/>
    <w:rsid w:val="002E4F4B"/>
    <w:rsid w:val="002E59DD"/>
    <w:rsid w:val="002E5EE6"/>
    <w:rsid w:val="002E66C5"/>
    <w:rsid w:val="002E6AC9"/>
    <w:rsid w:val="002E77C1"/>
    <w:rsid w:val="002F0DA0"/>
    <w:rsid w:val="002F1477"/>
    <w:rsid w:val="002F1BE9"/>
    <w:rsid w:val="002F1E2F"/>
    <w:rsid w:val="002F1FFE"/>
    <w:rsid w:val="002F2FAF"/>
    <w:rsid w:val="002F3080"/>
    <w:rsid w:val="002F3630"/>
    <w:rsid w:val="002F3BBE"/>
    <w:rsid w:val="002F3FDF"/>
    <w:rsid w:val="002F452D"/>
    <w:rsid w:val="002F49FD"/>
    <w:rsid w:val="002F4B19"/>
    <w:rsid w:val="002F4BDA"/>
    <w:rsid w:val="002F4C87"/>
    <w:rsid w:val="002F4D6B"/>
    <w:rsid w:val="002F4E62"/>
    <w:rsid w:val="002F660D"/>
    <w:rsid w:val="002F7068"/>
    <w:rsid w:val="002F734C"/>
    <w:rsid w:val="002F7C61"/>
    <w:rsid w:val="002F7F0F"/>
    <w:rsid w:val="00300D4C"/>
    <w:rsid w:val="00300DC1"/>
    <w:rsid w:val="00300F9E"/>
    <w:rsid w:val="0030116C"/>
    <w:rsid w:val="003022DD"/>
    <w:rsid w:val="003033F2"/>
    <w:rsid w:val="00303D87"/>
    <w:rsid w:val="0030583D"/>
    <w:rsid w:val="00305D9D"/>
    <w:rsid w:val="00307623"/>
    <w:rsid w:val="00310611"/>
    <w:rsid w:val="0031128B"/>
    <w:rsid w:val="003112DD"/>
    <w:rsid w:val="003115D4"/>
    <w:rsid w:val="00311BC8"/>
    <w:rsid w:val="00312050"/>
    <w:rsid w:val="00313241"/>
    <w:rsid w:val="00314645"/>
    <w:rsid w:val="00314662"/>
    <w:rsid w:val="00314F03"/>
    <w:rsid w:val="003156BA"/>
    <w:rsid w:val="00316BBF"/>
    <w:rsid w:val="003172C8"/>
    <w:rsid w:val="00317963"/>
    <w:rsid w:val="00317DCF"/>
    <w:rsid w:val="00320334"/>
    <w:rsid w:val="0032038E"/>
    <w:rsid w:val="00320C6B"/>
    <w:rsid w:val="00321C97"/>
    <w:rsid w:val="00321F1E"/>
    <w:rsid w:val="00322197"/>
    <w:rsid w:val="0032226A"/>
    <w:rsid w:val="00322EE4"/>
    <w:rsid w:val="00323776"/>
    <w:rsid w:val="0032414C"/>
    <w:rsid w:val="00324F9F"/>
    <w:rsid w:val="00325F58"/>
    <w:rsid w:val="003260AA"/>
    <w:rsid w:val="0032627A"/>
    <w:rsid w:val="003269D6"/>
    <w:rsid w:val="00327242"/>
    <w:rsid w:val="00330650"/>
    <w:rsid w:val="00330824"/>
    <w:rsid w:val="00330E42"/>
    <w:rsid w:val="003313B7"/>
    <w:rsid w:val="0033151E"/>
    <w:rsid w:val="00331B5F"/>
    <w:rsid w:val="003329A6"/>
    <w:rsid w:val="00332D92"/>
    <w:rsid w:val="00333EB1"/>
    <w:rsid w:val="00333F5D"/>
    <w:rsid w:val="0033410D"/>
    <w:rsid w:val="003349A6"/>
    <w:rsid w:val="00335723"/>
    <w:rsid w:val="00335B21"/>
    <w:rsid w:val="00336172"/>
    <w:rsid w:val="00336515"/>
    <w:rsid w:val="0033672B"/>
    <w:rsid w:val="0033689B"/>
    <w:rsid w:val="0033708B"/>
    <w:rsid w:val="00337A98"/>
    <w:rsid w:val="00337B06"/>
    <w:rsid w:val="00337B5F"/>
    <w:rsid w:val="00342644"/>
    <w:rsid w:val="0034268B"/>
    <w:rsid w:val="003437D8"/>
    <w:rsid w:val="00343A86"/>
    <w:rsid w:val="0034406A"/>
    <w:rsid w:val="00344106"/>
    <w:rsid w:val="003444A0"/>
    <w:rsid w:val="00346305"/>
    <w:rsid w:val="003463A7"/>
    <w:rsid w:val="003464D1"/>
    <w:rsid w:val="00346F1D"/>
    <w:rsid w:val="003476D4"/>
    <w:rsid w:val="00347972"/>
    <w:rsid w:val="00347F1B"/>
    <w:rsid w:val="00347FCA"/>
    <w:rsid w:val="003509FC"/>
    <w:rsid w:val="0035164F"/>
    <w:rsid w:val="003517E1"/>
    <w:rsid w:val="003521CC"/>
    <w:rsid w:val="0035296D"/>
    <w:rsid w:val="003536BD"/>
    <w:rsid w:val="0035427F"/>
    <w:rsid w:val="00354A41"/>
    <w:rsid w:val="00354D26"/>
    <w:rsid w:val="00354D67"/>
    <w:rsid w:val="00354FF5"/>
    <w:rsid w:val="00355610"/>
    <w:rsid w:val="00357957"/>
    <w:rsid w:val="00357B10"/>
    <w:rsid w:val="00360001"/>
    <w:rsid w:val="00360992"/>
    <w:rsid w:val="003611B3"/>
    <w:rsid w:val="003611F1"/>
    <w:rsid w:val="003615AA"/>
    <w:rsid w:val="00362092"/>
    <w:rsid w:val="003629D8"/>
    <w:rsid w:val="00364454"/>
    <w:rsid w:val="0036456A"/>
    <w:rsid w:val="0036476A"/>
    <w:rsid w:val="003647A1"/>
    <w:rsid w:val="00365479"/>
    <w:rsid w:val="00365625"/>
    <w:rsid w:val="003660D6"/>
    <w:rsid w:val="003669C0"/>
    <w:rsid w:val="00367574"/>
    <w:rsid w:val="00370884"/>
    <w:rsid w:val="00372392"/>
    <w:rsid w:val="00373877"/>
    <w:rsid w:val="003738AA"/>
    <w:rsid w:val="003739C6"/>
    <w:rsid w:val="00374023"/>
    <w:rsid w:val="00375C2C"/>
    <w:rsid w:val="00375DD1"/>
    <w:rsid w:val="00377802"/>
    <w:rsid w:val="00380021"/>
    <w:rsid w:val="00380068"/>
    <w:rsid w:val="00380B26"/>
    <w:rsid w:val="003815CA"/>
    <w:rsid w:val="0038195B"/>
    <w:rsid w:val="00381E2B"/>
    <w:rsid w:val="0038224E"/>
    <w:rsid w:val="00382625"/>
    <w:rsid w:val="00382771"/>
    <w:rsid w:val="00382DB6"/>
    <w:rsid w:val="00384C14"/>
    <w:rsid w:val="00385247"/>
    <w:rsid w:val="00385E24"/>
    <w:rsid w:val="00386074"/>
    <w:rsid w:val="00386880"/>
    <w:rsid w:val="00386949"/>
    <w:rsid w:val="00386A83"/>
    <w:rsid w:val="003874C4"/>
    <w:rsid w:val="003876AD"/>
    <w:rsid w:val="00387B0B"/>
    <w:rsid w:val="00390B1C"/>
    <w:rsid w:val="00393426"/>
    <w:rsid w:val="00393DD8"/>
    <w:rsid w:val="00394BD9"/>
    <w:rsid w:val="003954E9"/>
    <w:rsid w:val="0039550A"/>
    <w:rsid w:val="00395DE7"/>
    <w:rsid w:val="003969DD"/>
    <w:rsid w:val="0039787C"/>
    <w:rsid w:val="003978C7"/>
    <w:rsid w:val="00397A3A"/>
    <w:rsid w:val="003A0489"/>
    <w:rsid w:val="003A04D0"/>
    <w:rsid w:val="003A0759"/>
    <w:rsid w:val="003A22B1"/>
    <w:rsid w:val="003A279E"/>
    <w:rsid w:val="003A2A9C"/>
    <w:rsid w:val="003A2B95"/>
    <w:rsid w:val="003A3283"/>
    <w:rsid w:val="003A39B5"/>
    <w:rsid w:val="003A45E5"/>
    <w:rsid w:val="003A50C6"/>
    <w:rsid w:val="003A557E"/>
    <w:rsid w:val="003A5C54"/>
    <w:rsid w:val="003A6E35"/>
    <w:rsid w:val="003A7C0B"/>
    <w:rsid w:val="003A7CF1"/>
    <w:rsid w:val="003B054F"/>
    <w:rsid w:val="003B0C5F"/>
    <w:rsid w:val="003B111F"/>
    <w:rsid w:val="003B15AB"/>
    <w:rsid w:val="003B24AD"/>
    <w:rsid w:val="003B297A"/>
    <w:rsid w:val="003B36FD"/>
    <w:rsid w:val="003B3FF6"/>
    <w:rsid w:val="003B487E"/>
    <w:rsid w:val="003B4949"/>
    <w:rsid w:val="003B57D4"/>
    <w:rsid w:val="003B64E0"/>
    <w:rsid w:val="003B6AEA"/>
    <w:rsid w:val="003B7070"/>
    <w:rsid w:val="003B7903"/>
    <w:rsid w:val="003B79CF"/>
    <w:rsid w:val="003B7EF3"/>
    <w:rsid w:val="003B7F6A"/>
    <w:rsid w:val="003C0385"/>
    <w:rsid w:val="003C07A3"/>
    <w:rsid w:val="003C19CF"/>
    <w:rsid w:val="003C27A2"/>
    <w:rsid w:val="003C31AF"/>
    <w:rsid w:val="003C3787"/>
    <w:rsid w:val="003C3E8F"/>
    <w:rsid w:val="003C45A1"/>
    <w:rsid w:val="003C56C6"/>
    <w:rsid w:val="003C606F"/>
    <w:rsid w:val="003C6191"/>
    <w:rsid w:val="003C6AEF"/>
    <w:rsid w:val="003C7639"/>
    <w:rsid w:val="003C7683"/>
    <w:rsid w:val="003D06FB"/>
    <w:rsid w:val="003D0B65"/>
    <w:rsid w:val="003D0E49"/>
    <w:rsid w:val="003D2270"/>
    <w:rsid w:val="003D2907"/>
    <w:rsid w:val="003D4A0C"/>
    <w:rsid w:val="003D4CDB"/>
    <w:rsid w:val="003D580C"/>
    <w:rsid w:val="003D58DA"/>
    <w:rsid w:val="003D5E5C"/>
    <w:rsid w:val="003D5EA0"/>
    <w:rsid w:val="003D61CE"/>
    <w:rsid w:val="003D6EC9"/>
    <w:rsid w:val="003D72AC"/>
    <w:rsid w:val="003D75E7"/>
    <w:rsid w:val="003D7C75"/>
    <w:rsid w:val="003D7F6A"/>
    <w:rsid w:val="003E071E"/>
    <w:rsid w:val="003E08B2"/>
    <w:rsid w:val="003E1043"/>
    <w:rsid w:val="003E1055"/>
    <w:rsid w:val="003E231B"/>
    <w:rsid w:val="003E2A74"/>
    <w:rsid w:val="003E2BE4"/>
    <w:rsid w:val="003E2EE9"/>
    <w:rsid w:val="003E356F"/>
    <w:rsid w:val="003E3BEA"/>
    <w:rsid w:val="003E3CCE"/>
    <w:rsid w:val="003E41F2"/>
    <w:rsid w:val="003E4290"/>
    <w:rsid w:val="003E47C7"/>
    <w:rsid w:val="003E510F"/>
    <w:rsid w:val="003E51E6"/>
    <w:rsid w:val="003E6163"/>
    <w:rsid w:val="003E6A12"/>
    <w:rsid w:val="003E6BFE"/>
    <w:rsid w:val="003E6FE4"/>
    <w:rsid w:val="003E7178"/>
    <w:rsid w:val="003E76A1"/>
    <w:rsid w:val="003F0531"/>
    <w:rsid w:val="003F08B5"/>
    <w:rsid w:val="003F0C91"/>
    <w:rsid w:val="003F1BD8"/>
    <w:rsid w:val="003F21D0"/>
    <w:rsid w:val="003F3599"/>
    <w:rsid w:val="003F3A1A"/>
    <w:rsid w:val="003F3DA3"/>
    <w:rsid w:val="003F444A"/>
    <w:rsid w:val="003F49FA"/>
    <w:rsid w:val="003F5304"/>
    <w:rsid w:val="003F58D0"/>
    <w:rsid w:val="003F5BD5"/>
    <w:rsid w:val="003F5FF8"/>
    <w:rsid w:val="003F68A8"/>
    <w:rsid w:val="003F6B8D"/>
    <w:rsid w:val="003F7643"/>
    <w:rsid w:val="003F780C"/>
    <w:rsid w:val="004008A7"/>
    <w:rsid w:val="004012A4"/>
    <w:rsid w:val="004016B8"/>
    <w:rsid w:val="004018F3"/>
    <w:rsid w:val="00401C9E"/>
    <w:rsid w:val="00401FEB"/>
    <w:rsid w:val="0040394D"/>
    <w:rsid w:val="00404EE0"/>
    <w:rsid w:val="00405848"/>
    <w:rsid w:val="0040602D"/>
    <w:rsid w:val="00406AD6"/>
    <w:rsid w:val="00406AF5"/>
    <w:rsid w:val="00406B03"/>
    <w:rsid w:val="00406C25"/>
    <w:rsid w:val="00407780"/>
    <w:rsid w:val="004078BB"/>
    <w:rsid w:val="004110DF"/>
    <w:rsid w:val="00411197"/>
    <w:rsid w:val="00411546"/>
    <w:rsid w:val="004126A0"/>
    <w:rsid w:val="0041286D"/>
    <w:rsid w:val="0041302A"/>
    <w:rsid w:val="004136D7"/>
    <w:rsid w:val="00413D3A"/>
    <w:rsid w:val="00414882"/>
    <w:rsid w:val="004149D3"/>
    <w:rsid w:val="0041500E"/>
    <w:rsid w:val="004152FB"/>
    <w:rsid w:val="0041567E"/>
    <w:rsid w:val="00416773"/>
    <w:rsid w:val="0041695F"/>
    <w:rsid w:val="0041720C"/>
    <w:rsid w:val="0041772B"/>
    <w:rsid w:val="00417924"/>
    <w:rsid w:val="00420513"/>
    <w:rsid w:val="00421C42"/>
    <w:rsid w:val="00422428"/>
    <w:rsid w:val="0042274C"/>
    <w:rsid w:val="00422AE1"/>
    <w:rsid w:val="00422C48"/>
    <w:rsid w:val="0042452B"/>
    <w:rsid w:val="0042459D"/>
    <w:rsid w:val="004249CF"/>
    <w:rsid w:val="00424EEF"/>
    <w:rsid w:val="00425593"/>
    <w:rsid w:val="00426029"/>
    <w:rsid w:val="00426D15"/>
    <w:rsid w:val="00426DDB"/>
    <w:rsid w:val="004273E5"/>
    <w:rsid w:val="0043063E"/>
    <w:rsid w:val="00430673"/>
    <w:rsid w:val="00430842"/>
    <w:rsid w:val="00430C42"/>
    <w:rsid w:val="00430E01"/>
    <w:rsid w:val="00431126"/>
    <w:rsid w:val="00431B64"/>
    <w:rsid w:val="00432EC5"/>
    <w:rsid w:val="00433777"/>
    <w:rsid w:val="00433C61"/>
    <w:rsid w:val="00433D06"/>
    <w:rsid w:val="0043498D"/>
    <w:rsid w:val="004352E8"/>
    <w:rsid w:val="004358CB"/>
    <w:rsid w:val="00435D21"/>
    <w:rsid w:val="00435FBE"/>
    <w:rsid w:val="0043632E"/>
    <w:rsid w:val="00436448"/>
    <w:rsid w:val="004375DE"/>
    <w:rsid w:val="00437663"/>
    <w:rsid w:val="00437998"/>
    <w:rsid w:val="00440371"/>
    <w:rsid w:val="004424D3"/>
    <w:rsid w:val="00442D43"/>
    <w:rsid w:val="00443561"/>
    <w:rsid w:val="004435C3"/>
    <w:rsid w:val="004437A8"/>
    <w:rsid w:val="00443D54"/>
    <w:rsid w:val="0044425E"/>
    <w:rsid w:val="004443E0"/>
    <w:rsid w:val="00444A07"/>
    <w:rsid w:val="00445230"/>
    <w:rsid w:val="0044580C"/>
    <w:rsid w:val="0044582F"/>
    <w:rsid w:val="00446595"/>
    <w:rsid w:val="004469DC"/>
    <w:rsid w:val="00446C25"/>
    <w:rsid w:val="004476A6"/>
    <w:rsid w:val="00447E01"/>
    <w:rsid w:val="00447F56"/>
    <w:rsid w:val="00450B07"/>
    <w:rsid w:val="0045108E"/>
    <w:rsid w:val="0045238A"/>
    <w:rsid w:val="00452E00"/>
    <w:rsid w:val="00452FCA"/>
    <w:rsid w:val="00453F03"/>
    <w:rsid w:val="00453FEA"/>
    <w:rsid w:val="004547B0"/>
    <w:rsid w:val="00454B3B"/>
    <w:rsid w:val="00454EA1"/>
    <w:rsid w:val="004552D8"/>
    <w:rsid w:val="004562DD"/>
    <w:rsid w:val="00456A7A"/>
    <w:rsid w:val="0046019F"/>
    <w:rsid w:val="00460DCC"/>
    <w:rsid w:val="00462AE0"/>
    <w:rsid w:val="00463090"/>
    <w:rsid w:val="004644A7"/>
    <w:rsid w:val="004648DE"/>
    <w:rsid w:val="00464CEC"/>
    <w:rsid w:val="00466064"/>
    <w:rsid w:val="00466A97"/>
    <w:rsid w:val="00466BF5"/>
    <w:rsid w:val="00470993"/>
    <w:rsid w:val="00470E6F"/>
    <w:rsid w:val="0047119A"/>
    <w:rsid w:val="00471629"/>
    <w:rsid w:val="004723F7"/>
    <w:rsid w:val="00472AC6"/>
    <w:rsid w:val="004735D3"/>
    <w:rsid w:val="00473703"/>
    <w:rsid w:val="0047391E"/>
    <w:rsid w:val="00476EBF"/>
    <w:rsid w:val="00476F08"/>
    <w:rsid w:val="004775B4"/>
    <w:rsid w:val="0048028D"/>
    <w:rsid w:val="0048034C"/>
    <w:rsid w:val="00480901"/>
    <w:rsid w:val="0048163D"/>
    <w:rsid w:val="00481D78"/>
    <w:rsid w:val="00481E89"/>
    <w:rsid w:val="0048269B"/>
    <w:rsid w:val="00483448"/>
    <w:rsid w:val="0048373E"/>
    <w:rsid w:val="00483B9E"/>
    <w:rsid w:val="00483C1E"/>
    <w:rsid w:val="00483DBC"/>
    <w:rsid w:val="00484750"/>
    <w:rsid w:val="00484E5A"/>
    <w:rsid w:val="00485848"/>
    <w:rsid w:val="004909BA"/>
    <w:rsid w:val="00491705"/>
    <w:rsid w:val="0049180A"/>
    <w:rsid w:val="00491AB0"/>
    <w:rsid w:val="00491BCC"/>
    <w:rsid w:val="00492D6F"/>
    <w:rsid w:val="00493FEB"/>
    <w:rsid w:val="00494628"/>
    <w:rsid w:val="00495597"/>
    <w:rsid w:val="004963FF"/>
    <w:rsid w:val="00497147"/>
    <w:rsid w:val="004977E9"/>
    <w:rsid w:val="00497811"/>
    <w:rsid w:val="004A05F1"/>
    <w:rsid w:val="004A0C6C"/>
    <w:rsid w:val="004A2511"/>
    <w:rsid w:val="004A296C"/>
    <w:rsid w:val="004A2B79"/>
    <w:rsid w:val="004A41B3"/>
    <w:rsid w:val="004A46FB"/>
    <w:rsid w:val="004A4DD6"/>
    <w:rsid w:val="004A6AAF"/>
    <w:rsid w:val="004A7364"/>
    <w:rsid w:val="004A7CB7"/>
    <w:rsid w:val="004B0638"/>
    <w:rsid w:val="004B144D"/>
    <w:rsid w:val="004B1E2E"/>
    <w:rsid w:val="004B3ED5"/>
    <w:rsid w:val="004B558E"/>
    <w:rsid w:val="004B5ED6"/>
    <w:rsid w:val="004B6177"/>
    <w:rsid w:val="004B6A73"/>
    <w:rsid w:val="004B7BA2"/>
    <w:rsid w:val="004B7E86"/>
    <w:rsid w:val="004C06E5"/>
    <w:rsid w:val="004C0AC7"/>
    <w:rsid w:val="004C1C50"/>
    <w:rsid w:val="004C28B9"/>
    <w:rsid w:val="004C41D5"/>
    <w:rsid w:val="004C44B5"/>
    <w:rsid w:val="004C50E3"/>
    <w:rsid w:val="004C5226"/>
    <w:rsid w:val="004C5585"/>
    <w:rsid w:val="004C59C6"/>
    <w:rsid w:val="004C5E38"/>
    <w:rsid w:val="004C5E89"/>
    <w:rsid w:val="004C705A"/>
    <w:rsid w:val="004C796C"/>
    <w:rsid w:val="004D0082"/>
    <w:rsid w:val="004D0238"/>
    <w:rsid w:val="004D2091"/>
    <w:rsid w:val="004D2DC5"/>
    <w:rsid w:val="004D3792"/>
    <w:rsid w:val="004D5969"/>
    <w:rsid w:val="004D5E33"/>
    <w:rsid w:val="004D76BC"/>
    <w:rsid w:val="004D7DCD"/>
    <w:rsid w:val="004E18D5"/>
    <w:rsid w:val="004E20FA"/>
    <w:rsid w:val="004E2366"/>
    <w:rsid w:val="004E2B89"/>
    <w:rsid w:val="004E3C3E"/>
    <w:rsid w:val="004E4FCB"/>
    <w:rsid w:val="004E5A0C"/>
    <w:rsid w:val="004E6734"/>
    <w:rsid w:val="004E7D3A"/>
    <w:rsid w:val="004E7F0D"/>
    <w:rsid w:val="004F0D14"/>
    <w:rsid w:val="004F16AC"/>
    <w:rsid w:val="004F17D4"/>
    <w:rsid w:val="004F3724"/>
    <w:rsid w:val="004F3CB5"/>
    <w:rsid w:val="004F4B6E"/>
    <w:rsid w:val="004F4BC4"/>
    <w:rsid w:val="004F5003"/>
    <w:rsid w:val="004F5F5A"/>
    <w:rsid w:val="004F6CC5"/>
    <w:rsid w:val="004F71A9"/>
    <w:rsid w:val="0050075E"/>
    <w:rsid w:val="00500A48"/>
    <w:rsid w:val="005010F8"/>
    <w:rsid w:val="0050131A"/>
    <w:rsid w:val="0050192C"/>
    <w:rsid w:val="00501D84"/>
    <w:rsid w:val="00502306"/>
    <w:rsid w:val="005026CC"/>
    <w:rsid w:val="00502E23"/>
    <w:rsid w:val="00503490"/>
    <w:rsid w:val="00503E43"/>
    <w:rsid w:val="00503FCD"/>
    <w:rsid w:val="00504000"/>
    <w:rsid w:val="0050427E"/>
    <w:rsid w:val="00504EE1"/>
    <w:rsid w:val="00505159"/>
    <w:rsid w:val="0050541F"/>
    <w:rsid w:val="00505849"/>
    <w:rsid w:val="00506AF3"/>
    <w:rsid w:val="005073AF"/>
    <w:rsid w:val="00507906"/>
    <w:rsid w:val="005102CF"/>
    <w:rsid w:val="0051050E"/>
    <w:rsid w:val="00510885"/>
    <w:rsid w:val="00511920"/>
    <w:rsid w:val="005125C4"/>
    <w:rsid w:val="0051285E"/>
    <w:rsid w:val="00512896"/>
    <w:rsid w:val="00512CDD"/>
    <w:rsid w:val="0051347D"/>
    <w:rsid w:val="0051361F"/>
    <w:rsid w:val="005143CE"/>
    <w:rsid w:val="0051501C"/>
    <w:rsid w:val="00517BF7"/>
    <w:rsid w:val="00517FFC"/>
    <w:rsid w:val="00520118"/>
    <w:rsid w:val="00520305"/>
    <w:rsid w:val="0052071A"/>
    <w:rsid w:val="00521494"/>
    <w:rsid w:val="00521665"/>
    <w:rsid w:val="00522DDA"/>
    <w:rsid w:val="005238D8"/>
    <w:rsid w:val="005238E9"/>
    <w:rsid w:val="00523F19"/>
    <w:rsid w:val="00524FED"/>
    <w:rsid w:val="00525238"/>
    <w:rsid w:val="005252FB"/>
    <w:rsid w:val="00525B7C"/>
    <w:rsid w:val="0052629F"/>
    <w:rsid w:val="005263D5"/>
    <w:rsid w:val="00526BD6"/>
    <w:rsid w:val="005272D6"/>
    <w:rsid w:val="0053056F"/>
    <w:rsid w:val="005305C7"/>
    <w:rsid w:val="0053084E"/>
    <w:rsid w:val="005309B2"/>
    <w:rsid w:val="00530A0F"/>
    <w:rsid w:val="0053176F"/>
    <w:rsid w:val="00531E26"/>
    <w:rsid w:val="00534131"/>
    <w:rsid w:val="00534274"/>
    <w:rsid w:val="005347BB"/>
    <w:rsid w:val="00534D8D"/>
    <w:rsid w:val="005368B9"/>
    <w:rsid w:val="005374FE"/>
    <w:rsid w:val="005375BF"/>
    <w:rsid w:val="00537607"/>
    <w:rsid w:val="0053781F"/>
    <w:rsid w:val="00537B6F"/>
    <w:rsid w:val="0054030E"/>
    <w:rsid w:val="005406BC"/>
    <w:rsid w:val="005407E6"/>
    <w:rsid w:val="00542071"/>
    <w:rsid w:val="00542581"/>
    <w:rsid w:val="00542C46"/>
    <w:rsid w:val="00542E1B"/>
    <w:rsid w:val="00542EE7"/>
    <w:rsid w:val="00543969"/>
    <w:rsid w:val="005461D6"/>
    <w:rsid w:val="00547122"/>
    <w:rsid w:val="00547471"/>
    <w:rsid w:val="00547A20"/>
    <w:rsid w:val="00550492"/>
    <w:rsid w:val="0055058F"/>
    <w:rsid w:val="0055092E"/>
    <w:rsid w:val="00551095"/>
    <w:rsid w:val="005520D7"/>
    <w:rsid w:val="00552921"/>
    <w:rsid w:val="00553101"/>
    <w:rsid w:val="00554070"/>
    <w:rsid w:val="00554311"/>
    <w:rsid w:val="00554717"/>
    <w:rsid w:val="0055481A"/>
    <w:rsid w:val="0055570F"/>
    <w:rsid w:val="0055578C"/>
    <w:rsid w:val="00555ED7"/>
    <w:rsid w:val="00556C5D"/>
    <w:rsid w:val="00556EDE"/>
    <w:rsid w:val="00557016"/>
    <w:rsid w:val="00560E7C"/>
    <w:rsid w:val="00560EB5"/>
    <w:rsid w:val="00560F5C"/>
    <w:rsid w:val="00561020"/>
    <w:rsid w:val="005610AE"/>
    <w:rsid w:val="00561547"/>
    <w:rsid w:val="00561BD8"/>
    <w:rsid w:val="0056259A"/>
    <w:rsid w:val="00563696"/>
    <w:rsid w:val="0056424E"/>
    <w:rsid w:val="00564EF9"/>
    <w:rsid w:val="005653B5"/>
    <w:rsid w:val="0056686A"/>
    <w:rsid w:val="005709C7"/>
    <w:rsid w:val="0057123B"/>
    <w:rsid w:val="005715AA"/>
    <w:rsid w:val="00571A04"/>
    <w:rsid w:val="00572A77"/>
    <w:rsid w:val="00572C16"/>
    <w:rsid w:val="00574796"/>
    <w:rsid w:val="00574955"/>
    <w:rsid w:val="00574F18"/>
    <w:rsid w:val="005758DD"/>
    <w:rsid w:val="00575920"/>
    <w:rsid w:val="00576538"/>
    <w:rsid w:val="00576913"/>
    <w:rsid w:val="00577A77"/>
    <w:rsid w:val="00580915"/>
    <w:rsid w:val="00580B5E"/>
    <w:rsid w:val="0058121F"/>
    <w:rsid w:val="00582797"/>
    <w:rsid w:val="00582C3F"/>
    <w:rsid w:val="00583936"/>
    <w:rsid w:val="005839EE"/>
    <w:rsid w:val="00584178"/>
    <w:rsid w:val="00584C15"/>
    <w:rsid w:val="00584DF9"/>
    <w:rsid w:val="005857C4"/>
    <w:rsid w:val="00585D65"/>
    <w:rsid w:val="00586061"/>
    <w:rsid w:val="005864FE"/>
    <w:rsid w:val="0058765D"/>
    <w:rsid w:val="00587FF4"/>
    <w:rsid w:val="0059062F"/>
    <w:rsid w:val="0059143D"/>
    <w:rsid w:val="005915FD"/>
    <w:rsid w:val="00592E31"/>
    <w:rsid w:val="0059316D"/>
    <w:rsid w:val="00593240"/>
    <w:rsid w:val="00593372"/>
    <w:rsid w:val="005935DA"/>
    <w:rsid w:val="005951FF"/>
    <w:rsid w:val="0059544B"/>
    <w:rsid w:val="0059551F"/>
    <w:rsid w:val="005961E2"/>
    <w:rsid w:val="005964A7"/>
    <w:rsid w:val="00597BD6"/>
    <w:rsid w:val="00597F34"/>
    <w:rsid w:val="005A0836"/>
    <w:rsid w:val="005A0B43"/>
    <w:rsid w:val="005A0E18"/>
    <w:rsid w:val="005A1168"/>
    <w:rsid w:val="005A265A"/>
    <w:rsid w:val="005A2F12"/>
    <w:rsid w:val="005A308C"/>
    <w:rsid w:val="005A34AA"/>
    <w:rsid w:val="005A34E8"/>
    <w:rsid w:val="005A3513"/>
    <w:rsid w:val="005A3B9E"/>
    <w:rsid w:val="005A3C7F"/>
    <w:rsid w:val="005A5961"/>
    <w:rsid w:val="005A60DA"/>
    <w:rsid w:val="005A625F"/>
    <w:rsid w:val="005A67F9"/>
    <w:rsid w:val="005A7652"/>
    <w:rsid w:val="005A7C6F"/>
    <w:rsid w:val="005B062B"/>
    <w:rsid w:val="005B0D71"/>
    <w:rsid w:val="005B18E3"/>
    <w:rsid w:val="005B19BC"/>
    <w:rsid w:val="005B2004"/>
    <w:rsid w:val="005B20D4"/>
    <w:rsid w:val="005B229E"/>
    <w:rsid w:val="005B2D9A"/>
    <w:rsid w:val="005B2E93"/>
    <w:rsid w:val="005B2F77"/>
    <w:rsid w:val="005B32E8"/>
    <w:rsid w:val="005B3AEA"/>
    <w:rsid w:val="005B5033"/>
    <w:rsid w:val="005B550E"/>
    <w:rsid w:val="005B563A"/>
    <w:rsid w:val="005B5D77"/>
    <w:rsid w:val="005B679B"/>
    <w:rsid w:val="005B67F7"/>
    <w:rsid w:val="005B6EEB"/>
    <w:rsid w:val="005B79F1"/>
    <w:rsid w:val="005B7A19"/>
    <w:rsid w:val="005B7E7A"/>
    <w:rsid w:val="005C0082"/>
    <w:rsid w:val="005C146E"/>
    <w:rsid w:val="005C177E"/>
    <w:rsid w:val="005C1DE8"/>
    <w:rsid w:val="005C3580"/>
    <w:rsid w:val="005C408E"/>
    <w:rsid w:val="005C4595"/>
    <w:rsid w:val="005C54F9"/>
    <w:rsid w:val="005C5E73"/>
    <w:rsid w:val="005C666E"/>
    <w:rsid w:val="005C6EF5"/>
    <w:rsid w:val="005D0773"/>
    <w:rsid w:val="005D1BF1"/>
    <w:rsid w:val="005D2A3C"/>
    <w:rsid w:val="005D432C"/>
    <w:rsid w:val="005D497E"/>
    <w:rsid w:val="005D50CD"/>
    <w:rsid w:val="005D61C1"/>
    <w:rsid w:val="005D68BA"/>
    <w:rsid w:val="005D6A86"/>
    <w:rsid w:val="005D6EC3"/>
    <w:rsid w:val="005D79E5"/>
    <w:rsid w:val="005D7D3F"/>
    <w:rsid w:val="005E113E"/>
    <w:rsid w:val="005E1721"/>
    <w:rsid w:val="005E1D85"/>
    <w:rsid w:val="005E1F8A"/>
    <w:rsid w:val="005E213A"/>
    <w:rsid w:val="005E26C3"/>
    <w:rsid w:val="005E27FD"/>
    <w:rsid w:val="005E3366"/>
    <w:rsid w:val="005E3A96"/>
    <w:rsid w:val="005E3D20"/>
    <w:rsid w:val="005E3E66"/>
    <w:rsid w:val="005E477F"/>
    <w:rsid w:val="005E4CD6"/>
    <w:rsid w:val="005E56EE"/>
    <w:rsid w:val="005E5CD2"/>
    <w:rsid w:val="005E682F"/>
    <w:rsid w:val="005E6904"/>
    <w:rsid w:val="005E6B96"/>
    <w:rsid w:val="005E6CF0"/>
    <w:rsid w:val="005E6DF7"/>
    <w:rsid w:val="005E713F"/>
    <w:rsid w:val="005E75C7"/>
    <w:rsid w:val="005F05D4"/>
    <w:rsid w:val="005F0D60"/>
    <w:rsid w:val="005F1586"/>
    <w:rsid w:val="005F41F0"/>
    <w:rsid w:val="005F450E"/>
    <w:rsid w:val="005F4AB7"/>
    <w:rsid w:val="005F54CB"/>
    <w:rsid w:val="005F5DFE"/>
    <w:rsid w:val="005F6396"/>
    <w:rsid w:val="005F645D"/>
    <w:rsid w:val="00600911"/>
    <w:rsid w:val="006019FD"/>
    <w:rsid w:val="00602422"/>
    <w:rsid w:val="006025A5"/>
    <w:rsid w:val="006027F5"/>
    <w:rsid w:val="00602A59"/>
    <w:rsid w:val="006038AB"/>
    <w:rsid w:val="006045D0"/>
    <w:rsid w:val="0060460B"/>
    <w:rsid w:val="0060463C"/>
    <w:rsid w:val="00604D26"/>
    <w:rsid w:val="006054D8"/>
    <w:rsid w:val="00605DDB"/>
    <w:rsid w:val="006064F8"/>
    <w:rsid w:val="00606ED3"/>
    <w:rsid w:val="0060737F"/>
    <w:rsid w:val="006073EB"/>
    <w:rsid w:val="006073FE"/>
    <w:rsid w:val="00607951"/>
    <w:rsid w:val="006079FD"/>
    <w:rsid w:val="00611DBB"/>
    <w:rsid w:val="0061236D"/>
    <w:rsid w:val="00612CF1"/>
    <w:rsid w:val="006133E1"/>
    <w:rsid w:val="006134A9"/>
    <w:rsid w:val="00613C2B"/>
    <w:rsid w:val="00613E2E"/>
    <w:rsid w:val="0061406F"/>
    <w:rsid w:val="00614BDB"/>
    <w:rsid w:val="0061557F"/>
    <w:rsid w:val="00615B65"/>
    <w:rsid w:val="00616521"/>
    <w:rsid w:val="00616D8C"/>
    <w:rsid w:val="006170A3"/>
    <w:rsid w:val="00617333"/>
    <w:rsid w:val="0061792B"/>
    <w:rsid w:val="0062069D"/>
    <w:rsid w:val="006207BD"/>
    <w:rsid w:val="0062174C"/>
    <w:rsid w:val="00621FFD"/>
    <w:rsid w:val="00622162"/>
    <w:rsid w:val="0062391C"/>
    <w:rsid w:val="00623A00"/>
    <w:rsid w:val="00623E0F"/>
    <w:rsid w:val="00624034"/>
    <w:rsid w:val="00624122"/>
    <w:rsid w:val="00624901"/>
    <w:rsid w:val="0062576B"/>
    <w:rsid w:val="00626248"/>
    <w:rsid w:val="00626896"/>
    <w:rsid w:val="00626C91"/>
    <w:rsid w:val="00626EEC"/>
    <w:rsid w:val="00627262"/>
    <w:rsid w:val="00627410"/>
    <w:rsid w:val="00627611"/>
    <w:rsid w:val="00627C6C"/>
    <w:rsid w:val="00630324"/>
    <w:rsid w:val="006309DE"/>
    <w:rsid w:val="00630A1B"/>
    <w:rsid w:val="00630EE5"/>
    <w:rsid w:val="00631B86"/>
    <w:rsid w:val="006328AA"/>
    <w:rsid w:val="006333EE"/>
    <w:rsid w:val="00633EF3"/>
    <w:rsid w:val="006343DF"/>
    <w:rsid w:val="0063472D"/>
    <w:rsid w:val="00634C91"/>
    <w:rsid w:val="006354B9"/>
    <w:rsid w:val="0063553E"/>
    <w:rsid w:val="00635CA7"/>
    <w:rsid w:val="006365FD"/>
    <w:rsid w:val="0063665B"/>
    <w:rsid w:val="006374E4"/>
    <w:rsid w:val="00637B35"/>
    <w:rsid w:val="00637FF7"/>
    <w:rsid w:val="00640499"/>
    <w:rsid w:val="00641A83"/>
    <w:rsid w:val="006425B9"/>
    <w:rsid w:val="006428A5"/>
    <w:rsid w:val="00642EFF"/>
    <w:rsid w:val="00643C61"/>
    <w:rsid w:val="006444CE"/>
    <w:rsid w:val="00644EF0"/>
    <w:rsid w:val="00645298"/>
    <w:rsid w:val="00646263"/>
    <w:rsid w:val="0064640F"/>
    <w:rsid w:val="006469DC"/>
    <w:rsid w:val="0064756E"/>
    <w:rsid w:val="006505C3"/>
    <w:rsid w:val="0065106F"/>
    <w:rsid w:val="006520CE"/>
    <w:rsid w:val="0065228A"/>
    <w:rsid w:val="00652751"/>
    <w:rsid w:val="00652A54"/>
    <w:rsid w:val="00652D97"/>
    <w:rsid w:val="00652FF2"/>
    <w:rsid w:val="0065359A"/>
    <w:rsid w:val="0065363E"/>
    <w:rsid w:val="00655147"/>
    <w:rsid w:val="00655BE3"/>
    <w:rsid w:val="00655FE6"/>
    <w:rsid w:val="006560CF"/>
    <w:rsid w:val="00656251"/>
    <w:rsid w:val="006566B1"/>
    <w:rsid w:val="006570D1"/>
    <w:rsid w:val="00657196"/>
    <w:rsid w:val="006579B5"/>
    <w:rsid w:val="006601B7"/>
    <w:rsid w:val="006609AB"/>
    <w:rsid w:val="00660B05"/>
    <w:rsid w:val="00660B6E"/>
    <w:rsid w:val="00661578"/>
    <w:rsid w:val="006618DB"/>
    <w:rsid w:val="00662A49"/>
    <w:rsid w:val="00662D5E"/>
    <w:rsid w:val="006630E9"/>
    <w:rsid w:val="006673C3"/>
    <w:rsid w:val="006677FE"/>
    <w:rsid w:val="00667DF4"/>
    <w:rsid w:val="00670FEC"/>
    <w:rsid w:val="00671A6D"/>
    <w:rsid w:val="00672188"/>
    <w:rsid w:val="00672669"/>
    <w:rsid w:val="00672737"/>
    <w:rsid w:val="00672A2B"/>
    <w:rsid w:val="0067487E"/>
    <w:rsid w:val="00675AA3"/>
    <w:rsid w:val="00675C99"/>
    <w:rsid w:val="006765F8"/>
    <w:rsid w:val="006766E6"/>
    <w:rsid w:val="00676937"/>
    <w:rsid w:val="006769C9"/>
    <w:rsid w:val="00676AC7"/>
    <w:rsid w:val="00676FFC"/>
    <w:rsid w:val="0067734F"/>
    <w:rsid w:val="0068100C"/>
    <w:rsid w:val="0068141D"/>
    <w:rsid w:val="0068190A"/>
    <w:rsid w:val="0068295A"/>
    <w:rsid w:val="00682A05"/>
    <w:rsid w:val="006833EC"/>
    <w:rsid w:val="0068470D"/>
    <w:rsid w:val="006852F7"/>
    <w:rsid w:val="00686096"/>
    <w:rsid w:val="0068684F"/>
    <w:rsid w:val="00686E9A"/>
    <w:rsid w:val="0068704E"/>
    <w:rsid w:val="006874A5"/>
    <w:rsid w:val="00687C13"/>
    <w:rsid w:val="00690700"/>
    <w:rsid w:val="00691C45"/>
    <w:rsid w:val="00691E26"/>
    <w:rsid w:val="0069260D"/>
    <w:rsid w:val="00692DAC"/>
    <w:rsid w:val="00692DB5"/>
    <w:rsid w:val="0069342C"/>
    <w:rsid w:val="00693DBE"/>
    <w:rsid w:val="00693E78"/>
    <w:rsid w:val="00694A4B"/>
    <w:rsid w:val="00694EE3"/>
    <w:rsid w:val="0069572D"/>
    <w:rsid w:val="00695D8F"/>
    <w:rsid w:val="00696F39"/>
    <w:rsid w:val="00697786"/>
    <w:rsid w:val="006977CE"/>
    <w:rsid w:val="00697CC1"/>
    <w:rsid w:val="006A0B90"/>
    <w:rsid w:val="006A0F3B"/>
    <w:rsid w:val="006A0FFA"/>
    <w:rsid w:val="006A2247"/>
    <w:rsid w:val="006A237C"/>
    <w:rsid w:val="006A25FD"/>
    <w:rsid w:val="006A3FF4"/>
    <w:rsid w:val="006A40D4"/>
    <w:rsid w:val="006A416E"/>
    <w:rsid w:val="006A4F73"/>
    <w:rsid w:val="006A52AC"/>
    <w:rsid w:val="006A57BF"/>
    <w:rsid w:val="006A6358"/>
    <w:rsid w:val="006A67C4"/>
    <w:rsid w:val="006A6E27"/>
    <w:rsid w:val="006A6EC7"/>
    <w:rsid w:val="006B03A4"/>
    <w:rsid w:val="006B0B4E"/>
    <w:rsid w:val="006B0F5D"/>
    <w:rsid w:val="006B1AAA"/>
    <w:rsid w:val="006B1EF5"/>
    <w:rsid w:val="006B2D25"/>
    <w:rsid w:val="006B3965"/>
    <w:rsid w:val="006B456B"/>
    <w:rsid w:val="006B47B3"/>
    <w:rsid w:val="006B5160"/>
    <w:rsid w:val="006B5307"/>
    <w:rsid w:val="006B57F5"/>
    <w:rsid w:val="006B5FB7"/>
    <w:rsid w:val="006B61DB"/>
    <w:rsid w:val="006B6C47"/>
    <w:rsid w:val="006B6CBD"/>
    <w:rsid w:val="006B6E6D"/>
    <w:rsid w:val="006B6EF7"/>
    <w:rsid w:val="006B785E"/>
    <w:rsid w:val="006C0993"/>
    <w:rsid w:val="006C1CCA"/>
    <w:rsid w:val="006C236E"/>
    <w:rsid w:val="006C371B"/>
    <w:rsid w:val="006C3BAF"/>
    <w:rsid w:val="006C41DA"/>
    <w:rsid w:val="006C59EB"/>
    <w:rsid w:val="006C5AB5"/>
    <w:rsid w:val="006C5B41"/>
    <w:rsid w:val="006C6D18"/>
    <w:rsid w:val="006C6E42"/>
    <w:rsid w:val="006C728E"/>
    <w:rsid w:val="006C72F9"/>
    <w:rsid w:val="006C7E99"/>
    <w:rsid w:val="006C7FEE"/>
    <w:rsid w:val="006D0553"/>
    <w:rsid w:val="006D0650"/>
    <w:rsid w:val="006D0737"/>
    <w:rsid w:val="006D178A"/>
    <w:rsid w:val="006D18C9"/>
    <w:rsid w:val="006D2EFD"/>
    <w:rsid w:val="006D3B83"/>
    <w:rsid w:val="006D4440"/>
    <w:rsid w:val="006D44C1"/>
    <w:rsid w:val="006D4586"/>
    <w:rsid w:val="006D4622"/>
    <w:rsid w:val="006D4ECF"/>
    <w:rsid w:val="006D52C1"/>
    <w:rsid w:val="006D7A64"/>
    <w:rsid w:val="006D7BEC"/>
    <w:rsid w:val="006D7C56"/>
    <w:rsid w:val="006D7CFE"/>
    <w:rsid w:val="006E0F84"/>
    <w:rsid w:val="006E14A5"/>
    <w:rsid w:val="006E1577"/>
    <w:rsid w:val="006E20B2"/>
    <w:rsid w:val="006E22C0"/>
    <w:rsid w:val="006E2DA1"/>
    <w:rsid w:val="006E3424"/>
    <w:rsid w:val="006E34A1"/>
    <w:rsid w:val="006E36AA"/>
    <w:rsid w:val="006E3CF7"/>
    <w:rsid w:val="006E4F40"/>
    <w:rsid w:val="006E5351"/>
    <w:rsid w:val="006E563C"/>
    <w:rsid w:val="006E6A4C"/>
    <w:rsid w:val="006E756A"/>
    <w:rsid w:val="006E7FFA"/>
    <w:rsid w:val="006F02B5"/>
    <w:rsid w:val="006F056C"/>
    <w:rsid w:val="006F119D"/>
    <w:rsid w:val="006F1E3A"/>
    <w:rsid w:val="006F2321"/>
    <w:rsid w:val="006F2616"/>
    <w:rsid w:val="006F2E39"/>
    <w:rsid w:val="006F4D6F"/>
    <w:rsid w:val="006F501B"/>
    <w:rsid w:val="006F52F7"/>
    <w:rsid w:val="006F5357"/>
    <w:rsid w:val="006F5D01"/>
    <w:rsid w:val="006F6A94"/>
    <w:rsid w:val="006F7E36"/>
    <w:rsid w:val="0070011E"/>
    <w:rsid w:val="0070083C"/>
    <w:rsid w:val="00700914"/>
    <w:rsid w:val="00702058"/>
    <w:rsid w:val="00702373"/>
    <w:rsid w:val="0070288E"/>
    <w:rsid w:val="007030E7"/>
    <w:rsid w:val="00703965"/>
    <w:rsid w:val="007039C4"/>
    <w:rsid w:val="00703BF9"/>
    <w:rsid w:val="0070417B"/>
    <w:rsid w:val="007045C3"/>
    <w:rsid w:val="007055B1"/>
    <w:rsid w:val="00705924"/>
    <w:rsid w:val="00705B5C"/>
    <w:rsid w:val="007062FC"/>
    <w:rsid w:val="007065BF"/>
    <w:rsid w:val="00706D27"/>
    <w:rsid w:val="00707D69"/>
    <w:rsid w:val="00710290"/>
    <w:rsid w:val="00710F01"/>
    <w:rsid w:val="0071181D"/>
    <w:rsid w:val="00712962"/>
    <w:rsid w:val="00712C20"/>
    <w:rsid w:val="0071342A"/>
    <w:rsid w:val="007136CF"/>
    <w:rsid w:val="007137D6"/>
    <w:rsid w:val="00713B19"/>
    <w:rsid w:val="00713C4A"/>
    <w:rsid w:val="0071449D"/>
    <w:rsid w:val="0071470D"/>
    <w:rsid w:val="00714A07"/>
    <w:rsid w:val="00714C1A"/>
    <w:rsid w:val="00715864"/>
    <w:rsid w:val="0071592F"/>
    <w:rsid w:val="00716048"/>
    <w:rsid w:val="007164C3"/>
    <w:rsid w:val="0071658D"/>
    <w:rsid w:val="00716BE9"/>
    <w:rsid w:val="0071718E"/>
    <w:rsid w:val="00717670"/>
    <w:rsid w:val="00717E7C"/>
    <w:rsid w:val="00717FDF"/>
    <w:rsid w:val="00720B3F"/>
    <w:rsid w:val="00721113"/>
    <w:rsid w:val="007214F7"/>
    <w:rsid w:val="00721D9E"/>
    <w:rsid w:val="00722490"/>
    <w:rsid w:val="0072263A"/>
    <w:rsid w:val="00723460"/>
    <w:rsid w:val="007237DA"/>
    <w:rsid w:val="007237EB"/>
    <w:rsid w:val="00724E87"/>
    <w:rsid w:val="007251A1"/>
    <w:rsid w:val="007257DB"/>
    <w:rsid w:val="007258CF"/>
    <w:rsid w:val="00725A9D"/>
    <w:rsid w:val="00726312"/>
    <w:rsid w:val="007265E0"/>
    <w:rsid w:val="00726D12"/>
    <w:rsid w:val="00726DE8"/>
    <w:rsid w:val="00727065"/>
    <w:rsid w:val="00727112"/>
    <w:rsid w:val="0073014E"/>
    <w:rsid w:val="0073045D"/>
    <w:rsid w:val="00730531"/>
    <w:rsid w:val="007306C9"/>
    <w:rsid w:val="00730CF5"/>
    <w:rsid w:val="0073197D"/>
    <w:rsid w:val="00731BDA"/>
    <w:rsid w:val="00732F21"/>
    <w:rsid w:val="00733E19"/>
    <w:rsid w:val="0073588B"/>
    <w:rsid w:val="00736806"/>
    <w:rsid w:val="00737330"/>
    <w:rsid w:val="00737DD9"/>
    <w:rsid w:val="007409FD"/>
    <w:rsid w:val="007416CB"/>
    <w:rsid w:val="00741B8F"/>
    <w:rsid w:val="0074264B"/>
    <w:rsid w:val="00742717"/>
    <w:rsid w:val="00744D90"/>
    <w:rsid w:val="007453F3"/>
    <w:rsid w:val="00745528"/>
    <w:rsid w:val="00745677"/>
    <w:rsid w:val="007459FD"/>
    <w:rsid w:val="00745E09"/>
    <w:rsid w:val="00746ECF"/>
    <w:rsid w:val="00747E1D"/>
    <w:rsid w:val="00750868"/>
    <w:rsid w:val="00751350"/>
    <w:rsid w:val="00751576"/>
    <w:rsid w:val="00751DF9"/>
    <w:rsid w:val="00752193"/>
    <w:rsid w:val="007521B0"/>
    <w:rsid w:val="007521C6"/>
    <w:rsid w:val="007526B8"/>
    <w:rsid w:val="00753AC3"/>
    <w:rsid w:val="00754201"/>
    <w:rsid w:val="0075473B"/>
    <w:rsid w:val="00754BFA"/>
    <w:rsid w:val="00754CB9"/>
    <w:rsid w:val="00755AA7"/>
    <w:rsid w:val="00756579"/>
    <w:rsid w:val="00756965"/>
    <w:rsid w:val="00761239"/>
    <w:rsid w:val="007617F9"/>
    <w:rsid w:val="0076240F"/>
    <w:rsid w:val="00762BEA"/>
    <w:rsid w:val="00762C83"/>
    <w:rsid w:val="00762E97"/>
    <w:rsid w:val="00762FFA"/>
    <w:rsid w:val="0076363A"/>
    <w:rsid w:val="00763C61"/>
    <w:rsid w:val="00763D25"/>
    <w:rsid w:val="007645A2"/>
    <w:rsid w:val="00764E3F"/>
    <w:rsid w:val="0076623E"/>
    <w:rsid w:val="007663E1"/>
    <w:rsid w:val="00766499"/>
    <w:rsid w:val="00766A51"/>
    <w:rsid w:val="00766A95"/>
    <w:rsid w:val="0076716E"/>
    <w:rsid w:val="00767E43"/>
    <w:rsid w:val="00770A8B"/>
    <w:rsid w:val="00770FBC"/>
    <w:rsid w:val="00771262"/>
    <w:rsid w:val="00772295"/>
    <w:rsid w:val="0077279B"/>
    <w:rsid w:val="00772814"/>
    <w:rsid w:val="007732DF"/>
    <w:rsid w:val="00773FC6"/>
    <w:rsid w:val="00774E54"/>
    <w:rsid w:val="0077586C"/>
    <w:rsid w:val="007758CF"/>
    <w:rsid w:val="00776F19"/>
    <w:rsid w:val="00777125"/>
    <w:rsid w:val="00777EF9"/>
    <w:rsid w:val="00780C9E"/>
    <w:rsid w:val="00780F5F"/>
    <w:rsid w:val="007816DF"/>
    <w:rsid w:val="00781CC3"/>
    <w:rsid w:val="007822EB"/>
    <w:rsid w:val="00782DDA"/>
    <w:rsid w:val="00782EFF"/>
    <w:rsid w:val="00782F65"/>
    <w:rsid w:val="00784F30"/>
    <w:rsid w:val="007861E7"/>
    <w:rsid w:val="00786236"/>
    <w:rsid w:val="00786526"/>
    <w:rsid w:val="007865D9"/>
    <w:rsid w:val="00786653"/>
    <w:rsid w:val="00786CCE"/>
    <w:rsid w:val="0078701B"/>
    <w:rsid w:val="00787431"/>
    <w:rsid w:val="00791276"/>
    <w:rsid w:val="00791847"/>
    <w:rsid w:val="0079199F"/>
    <w:rsid w:val="007928C2"/>
    <w:rsid w:val="00793A51"/>
    <w:rsid w:val="00793D6A"/>
    <w:rsid w:val="00794D97"/>
    <w:rsid w:val="00795BB9"/>
    <w:rsid w:val="00795CEC"/>
    <w:rsid w:val="00795DDC"/>
    <w:rsid w:val="0079671E"/>
    <w:rsid w:val="007A0B4D"/>
    <w:rsid w:val="007A131B"/>
    <w:rsid w:val="007A13B4"/>
    <w:rsid w:val="007A18B1"/>
    <w:rsid w:val="007A2A69"/>
    <w:rsid w:val="007A3788"/>
    <w:rsid w:val="007A3BA6"/>
    <w:rsid w:val="007A3C96"/>
    <w:rsid w:val="007A543E"/>
    <w:rsid w:val="007A5A97"/>
    <w:rsid w:val="007A6714"/>
    <w:rsid w:val="007A684E"/>
    <w:rsid w:val="007A77A8"/>
    <w:rsid w:val="007B01A1"/>
    <w:rsid w:val="007B1BBF"/>
    <w:rsid w:val="007B2129"/>
    <w:rsid w:val="007B22C8"/>
    <w:rsid w:val="007B2FFF"/>
    <w:rsid w:val="007B320A"/>
    <w:rsid w:val="007B37B9"/>
    <w:rsid w:val="007B5476"/>
    <w:rsid w:val="007B570D"/>
    <w:rsid w:val="007B755D"/>
    <w:rsid w:val="007C0181"/>
    <w:rsid w:val="007C093F"/>
    <w:rsid w:val="007C0D26"/>
    <w:rsid w:val="007C196F"/>
    <w:rsid w:val="007C207C"/>
    <w:rsid w:val="007C2221"/>
    <w:rsid w:val="007C25C5"/>
    <w:rsid w:val="007C42EA"/>
    <w:rsid w:val="007C4389"/>
    <w:rsid w:val="007C4808"/>
    <w:rsid w:val="007C4A2F"/>
    <w:rsid w:val="007C4FD5"/>
    <w:rsid w:val="007C6566"/>
    <w:rsid w:val="007C6712"/>
    <w:rsid w:val="007C681A"/>
    <w:rsid w:val="007C775A"/>
    <w:rsid w:val="007C78E3"/>
    <w:rsid w:val="007C7A3B"/>
    <w:rsid w:val="007C7A85"/>
    <w:rsid w:val="007C7B11"/>
    <w:rsid w:val="007C7BDF"/>
    <w:rsid w:val="007D004F"/>
    <w:rsid w:val="007D009A"/>
    <w:rsid w:val="007D196F"/>
    <w:rsid w:val="007D2CD7"/>
    <w:rsid w:val="007D2F06"/>
    <w:rsid w:val="007D343E"/>
    <w:rsid w:val="007D36E6"/>
    <w:rsid w:val="007D3A95"/>
    <w:rsid w:val="007D3E52"/>
    <w:rsid w:val="007D400C"/>
    <w:rsid w:val="007D4740"/>
    <w:rsid w:val="007D47CD"/>
    <w:rsid w:val="007D4ED2"/>
    <w:rsid w:val="007D4FA4"/>
    <w:rsid w:val="007D5DA5"/>
    <w:rsid w:val="007D5F78"/>
    <w:rsid w:val="007D6863"/>
    <w:rsid w:val="007D7A8B"/>
    <w:rsid w:val="007E1527"/>
    <w:rsid w:val="007E163F"/>
    <w:rsid w:val="007E1998"/>
    <w:rsid w:val="007E2330"/>
    <w:rsid w:val="007E3766"/>
    <w:rsid w:val="007E4247"/>
    <w:rsid w:val="007E57DE"/>
    <w:rsid w:val="007E6D33"/>
    <w:rsid w:val="007E6F54"/>
    <w:rsid w:val="007E70BE"/>
    <w:rsid w:val="007E74D6"/>
    <w:rsid w:val="007E7724"/>
    <w:rsid w:val="007F072F"/>
    <w:rsid w:val="007F09A9"/>
    <w:rsid w:val="007F0C7A"/>
    <w:rsid w:val="007F176D"/>
    <w:rsid w:val="007F17AB"/>
    <w:rsid w:val="007F1930"/>
    <w:rsid w:val="007F1996"/>
    <w:rsid w:val="007F19F3"/>
    <w:rsid w:val="007F1C95"/>
    <w:rsid w:val="007F2424"/>
    <w:rsid w:val="007F2610"/>
    <w:rsid w:val="007F28C0"/>
    <w:rsid w:val="007F4C4A"/>
    <w:rsid w:val="007F6072"/>
    <w:rsid w:val="007F6165"/>
    <w:rsid w:val="007F6B9C"/>
    <w:rsid w:val="007F787C"/>
    <w:rsid w:val="007F7D8D"/>
    <w:rsid w:val="00800509"/>
    <w:rsid w:val="00800FA2"/>
    <w:rsid w:val="00802B61"/>
    <w:rsid w:val="00802B9D"/>
    <w:rsid w:val="00803B65"/>
    <w:rsid w:val="00803B6E"/>
    <w:rsid w:val="00803D16"/>
    <w:rsid w:val="00804542"/>
    <w:rsid w:val="00804751"/>
    <w:rsid w:val="00805786"/>
    <w:rsid w:val="00805F53"/>
    <w:rsid w:val="00806754"/>
    <w:rsid w:val="0080694F"/>
    <w:rsid w:val="00806B3D"/>
    <w:rsid w:val="00807090"/>
    <w:rsid w:val="008073E2"/>
    <w:rsid w:val="008103FA"/>
    <w:rsid w:val="00810E80"/>
    <w:rsid w:val="00811DEA"/>
    <w:rsid w:val="00811DFC"/>
    <w:rsid w:val="00811EAF"/>
    <w:rsid w:val="008127D0"/>
    <w:rsid w:val="008137DC"/>
    <w:rsid w:val="00814197"/>
    <w:rsid w:val="00814385"/>
    <w:rsid w:val="00814532"/>
    <w:rsid w:val="008148C3"/>
    <w:rsid w:val="00814BA9"/>
    <w:rsid w:val="00814BC4"/>
    <w:rsid w:val="00814C71"/>
    <w:rsid w:val="00814D7E"/>
    <w:rsid w:val="0081512D"/>
    <w:rsid w:val="00815864"/>
    <w:rsid w:val="008214CB"/>
    <w:rsid w:val="00822BE9"/>
    <w:rsid w:val="00822F56"/>
    <w:rsid w:val="008243BB"/>
    <w:rsid w:val="008246D4"/>
    <w:rsid w:val="00824B58"/>
    <w:rsid w:val="0082510E"/>
    <w:rsid w:val="0082556D"/>
    <w:rsid w:val="00825F53"/>
    <w:rsid w:val="0082628B"/>
    <w:rsid w:val="00826CF6"/>
    <w:rsid w:val="00826CFD"/>
    <w:rsid w:val="008273B9"/>
    <w:rsid w:val="008278F7"/>
    <w:rsid w:val="00830006"/>
    <w:rsid w:val="0083049B"/>
    <w:rsid w:val="00830AAD"/>
    <w:rsid w:val="00831186"/>
    <w:rsid w:val="008316C5"/>
    <w:rsid w:val="00831CE7"/>
    <w:rsid w:val="00831ECD"/>
    <w:rsid w:val="008321EF"/>
    <w:rsid w:val="008326D9"/>
    <w:rsid w:val="00832704"/>
    <w:rsid w:val="0083559E"/>
    <w:rsid w:val="00835CD5"/>
    <w:rsid w:val="00836D0C"/>
    <w:rsid w:val="00836EF4"/>
    <w:rsid w:val="00840CDF"/>
    <w:rsid w:val="0084191C"/>
    <w:rsid w:val="0084302C"/>
    <w:rsid w:val="00843582"/>
    <w:rsid w:val="008439D9"/>
    <w:rsid w:val="0084458E"/>
    <w:rsid w:val="00844E4A"/>
    <w:rsid w:val="00845628"/>
    <w:rsid w:val="0084586E"/>
    <w:rsid w:val="008460BD"/>
    <w:rsid w:val="00846316"/>
    <w:rsid w:val="008463CF"/>
    <w:rsid w:val="0084652B"/>
    <w:rsid w:val="00846C9D"/>
    <w:rsid w:val="00847106"/>
    <w:rsid w:val="008478B1"/>
    <w:rsid w:val="008503B5"/>
    <w:rsid w:val="00850CEF"/>
    <w:rsid w:val="00851036"/>
    <w:rsid w:val="00852CAA"/>
    <w:rsid w:val="008533FD"/>
    <w:rsid w:val="00853A6A"/>
    <w:rsid w:val="008543E7"/>
    <w:rsid w:val="008545FE"/>
    <w:rsid w:val="0085493C"/>
    <w:rsid w:val="00855A95"/>
    <w:rsid w:val="008569BB"/>
    <w:rsid w:val="00856D51"/>
    <w:rsid w:val="0085739D"/>
    <w:rsid w:val="00857F34"/>
    <w:rsid w:val="00857FAE"/>
    <w:rsid w:val="00860EE1"/>
    <w:rsid w:val="00861A4B"/>
    <w:rsid w:val="00861B57"/>
    <w:rsid w:val="00861BEF"/>
    <w:rsid w:val="008625D7"/>
    <w:rsid w:val="00863400"/>
    <w:rsid w:val="00863404"/>
    <w:rsid w:val="00863E07"/>
    <w:rsid w:val="00864099"/>
    <w:rsid w:val="00865037"/>
    <w:rsid w:val="008655FB"/>
    <w:rsid w:val="00867FAF"/>
    <w:rsid w:val="00870609"/>
    <w:rsid w:val="008707E9"/>
    <w:rsid w:val="00871601"/>
    <w:rsid w:val="00871B6E"/>
    <w:rsid w:val="00873A05"/>
    <w:rsid w:val="00873D9E"/>
    <w:rsid w:val="00874011"/>
    <w:rsid w:val="008741E0"/>
    <w:rsid w:val="00874743"/>
    <w:rsid w:val="00874A8D"/>
    <w:rsid w:val="008757DD"/>
    <w:rsid w:val="008760AA"/>
    <w:rsid w:val="00876551"/>
    <w:rsid w:val="00877072"/>
    <w:rsid w:val="00877610"/>
    <w:rsid w:val="00881D28"/>
    <w:rsid w:val="008823BD"/>
    <w:rsid w:val="00883757"/>
    <w:rsid w:val="0088459B"/>
    <w:rsid w:val="00884FD5"/>
    <w:rsid w:val="008852B5"/>
    <w:rsid w:val="00885ACC"/>
    <w:rsid w:val="0088656A"/>
    <w:rsid w:val="00886BB7"/>
    <w:rsid w:val="00886CE5"/>
    <w:rsid w:val="00886CFE"/>
    <w:rsid w:val="00886E19"/>
    <w:rsid w:val="00887232"/>
    <w:rsid w:val="00887274"/>
    <w:rsid w:val="008872A4"/>
    <w:rsid w:val="00890EF7"/>
    <w:rsid w:val="00892150"/>
    <w:rsid w:val="00892DEE"/>
    <w:rsid w:val="00892FCF"/>
    <w:rsid w:val="00894828"/>
    <w:rsid w:val="00894877"/>
    <w:rsid w:val="008951A7"/>
    <w:rsid w:val="0089589E"/>
    <w:rsid w:val="0089654B"/>
    <w:rsid w:val="00897FBD"/>
    <w:rsid w:val="008A03A0"/>
    <w:rsid w:val="008A0549"/>
    <w:rsid w:val="008A0686"/>
    <w:rsid w:val="008A0ED3"/>
    <w:rsid w:val="008A1346"/>
    <w:rsid w:val="008A1594"/>
    <w:rsid w:val="008A2252"/>
    <w:rsid w:val="008A3184"/>
    <w:rsid w:val="008A3613"/>
    <w:rsid w:val="008A38D2"/>
    <w:rsid w:val="008A393C"/>
    <w:rsid w:val="008A416C"/>
    <w:rsid w:val="008A42AC"/>
    <w:rsid w:val="008A459A"/>
    <w:rsid w:val="008A54E5"/>
    <w:rsid w:val="008A633F"/>
    <w:rsid w:val="008A654E"/>
    <w:rsid w:val="008A685B"/>
    <w:rsid w:val="008A720E"/>
    <w:rsid w:val="008A7AED"/>
    <w:rsid w:val="008B03A5"/>
    <w:rsid w:val="008B1414"/>
    <w:rsid w:val="008B1926"/>
    <w:rsid w:val="008B2BED"/>
    <w:rsid w:val="008B2BF4"/>
    <w:rsid w:val="008B31BD"/>
    <w:rsid w:val="008B38B9"/>
    <w:rsid w:val="008B42EC"/>
    <w:rsid w:val="008B4314"/>
    <w:rsid w:val="008B5316"/>
    <w:rsid w:val="008B5D50"/>
    <w:rsid w:val="008B67E3"/>
    <w:rsid w:val="008B6A2E"/>
    <w:rsid w:val="008B6BE1"/>
    <w:rsid w:val="008B735C"/>
    <w:rsid w:val="008B7504"/>
    <w:rsid w:val="008B7AEC"/>
    <w:rsid w:val="008C04BD"/>
    <w:rsid w:val="008C1A18"/>
    <w:rsid w:val="008C428E"/>
    <w:rsid w:val="008C44BD"/>
    <w:rsid w:val="008C4598"/>
    <w:rsid w:val="008C5950"/>
    <w:rsid w:val="008C596A"/>
    <w:rsid w:val="008C5D06"/>
    <w:rsid w:val="008C6C3E"/>
    <w:rsid w:val="008C7127"/>
    <w:rsid w:val="008C73D3"/>
    <w:rsid w:val="008C757B"/>
    <w:rsid w:val="008C77CF"/>
    <w:rsid w:val="008C782C"/>
    <w:rsid w:val="008C7BF1"/>
    <w:rsid w:val="008D01D9"/>
    <w:rsid w:val="008D0B33"/>
    <w:rsid w:val="008D1CBF"/>
    <w:rsid w:val="008D29AF"/>
    <w:rsid w:val="008D2B46"/>
    <w:rsid w:val="008D2FED"/>
    <w:rsid w:val="008D30C0"/>
    <w:rsid w:val="008D38E8"/>
    <w:rsid w:val="008D449C"/>
    <w:rsid w:val="008D44CB"/>
    <w:rsid w:val="008D4966"/>
    <w:rsid w:val="008D4CB7"/>
    <w:rsid w:val="008D4EAB"/>
    <w:rsid w:val="008D62D7"/>
    <w:rsid w:val="008D6831"/>
    <w:rsid w:val="008E0B67"/>
    <w:rsid w:val="008E13DA"/>
    <w:rsid w:val="008E2B8E"/>
    <w:rsid w:val="008E33E6"/>
    <w:rsid w:val="008E355C"/>
    <w:rsid w:val="008E388C"/>
    <w:rsid w:val="008E4059"/>
    <w:rsid w:val="008E4433"/>
    <w:rsid w:val="008E4585"/>
    <w:rsid w:val="008E4C38"/>
    <w:rsid w:val="008E621F"/>
    <w:rsid w:val="008E633A"/>
    <w:rsid w:val="008E6BBF"/>
    <w:rsid w:val="008E6C81"/>
    <w:rsid w:val="008E6E71"/>
    <w:rsid w:val="008E7036"/>
    <w:rsid w:val="008F0698"/>
    <w:rsid w:val="008F107E"/>
    <w:rsid w:val="008F174D"/>
    <w:rsid w:val="008F19CA"/>
    <w:rsid w:val="008F2EDD"/>
    <w:rsid w:val="008F32BB"/>
    <w:rsid w:val="008F347D"/>
    <w:rsid w:val="008F3BF9"/>
    <w:rsid w:val="008F4387"/>
    <w:rsid w:val="008F4BEC"/>
    <w:rsid w:val="008F4ED2"/>
    <w:rsid w:val="008F5E4B"/>
    <w:rsid w:val="008F65EF"/>
    <w:rsid w:val="008F7597"/>
    <w:rsid w:val="009001E8"/>
    <w:rsid w:val="0090111A"/>
    <w:rsid w:val="009020FC"/>
    <w:rsid w:val="0090264B"/>
    <w:rsid w:val="00902BE4"/>
    <w:rsid w:val="00902C43"/>
    <w:rsid w:val="00903BC9"/>
    <w:rsid w:val="00903C1A"/>
    <w:rsid w:val="009040CF"/>
    <w:rsid w:val="00904A68"/>
    <w:rsid w:val="00904F5F"/>
    <w:rsid w:val="009053B5"/>
    <w:rsid w:val="009054E4"/>
    <w:rsid w:val="00905C18"/>
    <w:rsid w:val="0090608E"/>
    <w:rsid w:val="00906E74"/>
    <w:rsid w:val="009072FB"/>
    <w:rsid w:val="009117D1"/>
    <w:rsid w:val="00912AAF"/>
    <w:rsid w:val="00912CBC"/>
    <w:rsid w:val="00912D41"/>
    <w:rsid w:val="009136B1"/>
    <w:rsid w:val="0091399A"/>
    <w:rsid w:val="00913D7E"/>
    <w:rsid w:val="00914832"/>
    <w:rsid w:val="009160ED"/>
    <w:rsid w:val="00916B99"/>
    <w:rsid w:val="00917349"/>
    <w:rsid w:val="00917984"/>
    <w:rsid w:val="009204E5"/>
    <w:rsid w:val="00920BD7"/>
    <w:rsid w:val="009210A2"/>
    <w:rsid w:val="009214D4"/>
    <w:rsid w:val="00921AF2"/>
    <w:rsid w:val="00922C6E"/>
    <w:rsid w:val="009236A5"/>
    <w:rsid w:val="00923A12"/>
    <w:rsid w:val="00923DDE"/>
    <w:rsid w:val="00925B16"/>
    <w:rsid w:val="00925F6E"/>
    <w:rsid w:val="00926456"/>
    <w:rsid w:val="00926B96"/>
    <w:rsid w:val="00927730"/>
    <w:rsid w:val="00927E16"/>
    <w:rsid w:val="00930C0C"/>
    <w:rsid w:val="0093129B"/>
    <w:rsid w:val="0093140B"/>
    <w:rsid w:val="00933039"/>
    <w:rsid w:val="00933CFB"/>
    <w:rsid w:val="009341E0"/>
    <w:rsid w:val="0093629A"/>
    <w:rsid w:val="009363A7"/>
    <w:rsid w:val="00937728"/>
    <w:rsid w:val="0093796B"/>
    <w:rsid w:val="009405DA"/>
    <w:rsid w:val="009406DD"/>
    <w:rsid w:val="00941538"/>
    <w:rsid w:val="0094153E"/>
    <w:rsid w:val="00941681"/>
    <w:rsid w:val="0094238D"/>
    <w:rsid w:val="0094258F"/>
    <w:rsid w:val="00943B60"/>
    <w:rsid w:val="00943B9F"/>
    <w:rsid w:val="009441AB"/>
    <w:rsid w:val="009443F7"/>
    <w:rsid w:val="0094489E"/>
    <w:rsid w:val="009456D1"/>
    <w:rsid w:val="00945B32"/>
    <w:rsid w:val="00945CE6"/>
    <w:rsid w:val="009466A3"/>
    <w:rsid w:val="00946999"/>
    <w:rsid w:val="00946FAA"/>
    <w:rsid w:val="00947CEC"/>
    <w:rsid w:val="00947D87"/>
    <w:rsid w:val="00947F63"/>
    <w:rsid w:val="0095038D"/>
    <w:rsid w:val="009508F2"/>
    <w:rsid w:val="00950C40"/>
    <w:rsid w:val="00950C9E"/>
    <w:rsid w:val="009511AE"/>
    <w:rsid w:val="00951510"/>
    <w:rsid w:val="0095246E"/>
    <w:rsid w:val="00952F7B"/>
    <w:rsid w:val="0095352A"/>
    <w:rsid w:val="00953541"/>
    <w:rsid w:val="00953CDD"/>
    <w:rsid w:val="00953D41"/>
    <w:rsid w:val="0095584B"/>
    <w:rsid w:val="0095597C"/>
    <w:rsid w:val="00955AE1"/>
    <w:rsid w:val="00955BDB"/>
    <w:rsid w:val="009563E4"/>
    <w:rsid w:val="0095688D"/>
    <w:rsid w:val="00956E76"/>
    <w:rsid w:val="00957086"/>
    <w:rsid w:val="009576A0"/>
    <w:rsid w:val="00961369"/>
    <w:rsid w:val="009619A6"/>
    <w:rsid w:val="009621A9"/>
    <w:rsid w:val="009632C0"/>
    <w:rsid w:val="00963AA3"/>
    <w:rsid w:val="009647EF"/>
    <w:rsid w:val="00964B90"/>
    <w:rsid w:val="00965102"/>
    <w:rsid w:val="00965B63"/>
    <w:rsid w:val="009663EE"/>
    <w:rsid w:val="0096705A"/>
    <w:rsid w:val="009672F9"/>
    <w:rsid w:val="00967503"/>
    <w:rsid w:val="0096791F"/>
    <w:rsid w:val="00967D14"/>
    <w:rsid w:val="00970E1B"/>
    <w:rsid w:val="00970E43"/>
    <w:rsid w:val="00970F02"/>
    <w:rsid w:val="00972B7A"/>
    <w:rsid w:val="0097307A"/>
    <w:rsid w:val="00973E63"/>
    <w:rsid w:val="0097458E"/>
    <w:rsid w:val="00975F3B"/>
    <w:rsid w:val="00976906"/>
    <w:rsid w:val="00976AAC"/>
    <w:rsid w:val="00982656"/>
    <w:rsid w:val="009827A7"/>
    <w:rsid w:val="009836B9"/>
    <w:rsid w:val="00983F26"/>
    <w:rsid w:val="00984236"/>
    <w:rsid w:val="0098651F"/>
    <w:rsid w:val="00987646"/>
    <w:rsid w:val="00987AD5"/>
    <w:rsid w:val="00987D23"/>
    <w:rsid w:val="00990869"/>
    <w:rsid w:val="0099086F"/>
    <w:rsid w:val="00992B5D"/>
    <w:rsid w:val="00992B65"/>
    <w:rsid w:val="009936C3"/>
    <w:rsid w:val="009952D4"/>
    <w:rsid w:val="009955F6"/>
    <w:rsid w:val="0099614E"/>
    <w:rsid w:val="009962E7"/>
    <w:rsid w:val="009965E6"/>
    <w:rsid w:val="009974A3"/>
    <w:rsid w:val="009A0019"/>
    <w:rsid w:val="009A0275"/>
    <w:rsid w:val="009A0501"/>
    <w:rsid w:val="009A1231"/>
    <w:rsid w:val="009A1626"/>
    <w:rsid w:val="009A1A4C"/>
    <w:rsid w:val="009A2C45"/>
    <w:rsid w:val="009A35B0"/>
    <w:rsid w:val="009A3A4C"/>
    <w:rsid w:val="009A3B0F"/>
    <w:rsid w:val="009A3DBC"/>
    <w:rsid w:val="009A5DAF"/>
    <w:rsid w:val="009A6067"/>
    <w:rsid w:val="009A6F4F"/>
    <w:rsid w:val="009A718B"/>
    <w:rsid w:val="009A7B34"/>
    <w:rsid w:val="009A7E08"/>
    <w:rsid w:val="009B0219"/>
    <w:rsid w:val="009B1414"/>
    <w:rsid w:val="009B1450"/>
    <w:rsid w:val="009B17F8"/>
    <w:rsid w:val="009B1F49"/>
    <w:rsid w:val="009B2D38"/>
    <w:rsid w:val="009B31C1"/>
    <w:rsid w:val="009B3576"/>
    <w:rsid w:val="009B3895"/>
    <w:rsid w:val="009B3DFE"/>
    <w:rsid w:val="009B4D94"/>
    <w:rsid w:val="009B4ECA"/>
    <w:rsid w:val="009B527B"/>
    <w:rsid w:val="009B57A0"/>
    <w:rsid w:val="009B5E71"/>
    <w:rsid w:val="009B7047"/>
    <w:rsid w:val="009B7989"/>
    <w:rsid w:val="009C04FC"/>
    <w:rsid w:val="009C0A53"/>
    <w:rsid w:val="009C1520"/>
    <w:rsid w:val="009C1B1E"/>
    <w:rsid w:val="009C202E"/>
    <w:rsid w:val="009C27C6"/>
    <w:rsid w:val="009C3859"/>
    <w:rsid w:val="009C3EF9"/>
    <w:rsid w:val="009C56F0"/>
    <w:rsid w:val="009C6A5C"/>
    <w:rsid w:val="009C6BC8"/>
    <w:rsid w:val="009C7895"/>
    <w:rsid w:val="009D04A5"/>
    <w:rsid w:val="009D0768"/>
    <w:rsid w:val="009D110F"/>
    <w:rsid w:val="009D1333"/>
    <w:rsid w:val="009D160A"/>
    <w:rsid w:val="009D208F"/>
    <w:rsid w:val="009D21C6"/>
    <w:rsid w:val="009D28C1"/>
    <w:rsid w:val="009D2F65"/>
    <w:rsid w:val="009D33B2"/>
    <w:rsid w:val="009D3518"/>
    <w:rsid w:val="009D35BF"/>
    <w:rsid w:val="009D413E"/>
    <w:rsid w:val="009D48F1"/>
    <w:rsid w:val="009D4E4B"/>
    <w:rsid w:val="009D5EBD"/>
    <w:rsid w:val="009D68CD"/>
    <w:rsid w:val="009D68CE"/>
    <w:rsid w:val="009D6AE5"/>
    <w:rsid w:val="009D6E90"/>
    <w:rsid w:val="009D7C89"/>
    <w:rsid w:val="009D7F62"/>
    <w:rsid w:val="009E00C6"/>
    <w:rsid w:val="009E0226"/>
    <w:rsid w:val="009E2D1D"/>
    <w:rsid w:val="009E3478"/>
    <w:rsid w:val="009E35AC"/>
    <w:rsid w:val="009E3AFC"/>
    <w:rsid w:val="009E430A"/>
    <w:rsid w:val="009E4A7C"/>
    <w:rsid w:val="009E4F92"/>
    <w:rsid w:val="009E5676"/>
    <w:rsid w:val="009E5704"/>
    <w:rsid w:val="009E58A3"/>
    <w:rsid w:val="009E63B3"/>
    <w:rsid w:val="009E6707"/>
    <w:rsid w:val="009E6E53"/>
    <w:rsid w:val="009E6E6B"/>
    <w:rsid w:val="009E7299"/>
    <w:rsid w:val="009E7996"/>
    <w:rsid w:val="009E7FC0"/>
    <w:rsid w:val="009EBB0A"/>
    <w:rsid w:val="009F11AC"/>
    <w:rsid w:val="009F177C"/>
    <w:rsid w:val="009F1AEC"/>
    <w:rsid w:val="009F217C"/>
    <w:rsid w:val="009F27F9"/>
    <w:rsid w:val="009F30C6"/>
    <w:rsid w:val="009F4587"/>
    <w:rsid w:val="009F6A4C"/>
    <w:rsid w:val="009F7AB2"/>
    <w:rsid w:val="00A01459"/>
    <w:rsid w:val="00A0296A"/>
    <w:rsid w:val="00A02CC9"/>
    <w:rsid w:val="00A02D23"/>
    <w:rsid w:val="00A03829"/>
    <w:rsid w:val="00A03C06"/>
    <w:rsid w:val="00A0415A"/>
    <w:rsid w:val="00A05ADE"/>
    <w:rsid w:val="00A05B0F"/>
    <w:rsid w:val="00A0619F"/>
    <w:rsid w:val="00A0655D"/>
    <w:rsid w:val="00A0743B"/>
    <w:rsid w:val="00A103E6"/>
    <w:rsid w:val="00A108DD"/>
    <w:rsid w:val="00A10C79"/>
    <w:rsid w:val="00A112CB"/>
    <w:rsid w:val="00A11338"/>
    <w:rsid w:val="00A1149F"/>
    <w:rsid w:val="00A1175B"/>
    <w:rsid w:val="00A117C0"/>
    <w:rsid w:val="00A11A8C"/>
    <w:rsid w:val="00A121E0"/>
    <w:rsid w:val="00A12209"/>
    <w:rsid w:val="00A13F96"/>
    <w:rsid w:val="00A1491E"/>
    <w:rsid w:val="00A15539"/>
    <w:rsid w:val="00A156C3"/>
    <w:rsid w:val="00A1718C"/>
    <w:rsid w:val="00A17572"/>
    <w:rsid w:val="00A201E5"/>
    <w:rsid w:val="00A20B5A"/>
    <w:rsid w:val="00A21179"/>
    <w:rsid w:val="00A22533"/>
    <w:rsid w:val="00A22C76"/>
    <w:rsid w:val="00A239F4"/>
    <w:rsid w:val="00A23B3E"/>
    <w:rsid w:val="00A24297"/>
    <w:rsid w:val="00A2463F"/>
    <w:rsid w:val="00A24F96"/>
    <w:rsid w:val="00A2534E"/>
    <w:rsid w:val="00A25C39"/>
    <w:rsid w:val="00A25F95"/>
    <w:rsid w:val="00A26485"/>
    <w:rsid w:val="00A26511"/>
    <w:rsid w:val="00A26EC4"/>
    <w:rsid w:val="00A27F71"/>
    <w:rsid w:val="00A304B1"/>
    <w:rsid w:val="00A30C65"/>
    <w:rsid w:val="00A3182C"/>
    <w:rsid w:val="00A321D2"/>
    <w:rsid w:val="00A32528"/>
    <w:rsid w:val="00A339FC"/>
    <w:rsid w:val="00A33B41"/>
    <w:rsid w:val="00A34176"/>
    <w:rsid w:val="00A3420A"/>
    <w:rsid w:val="00A356AD"/>
    <w:rsid w:val="00A36147"/>
    <w:rsid w:val="00A36382"/>
    <w:rsid w:val="00A36BC8"/>
    <w:rsid w:val="00A37C66"/>
    <w:rsid w:val="00A404A1"/>
    <w:rsid w:val="00A40701"/>
    <w:rsid w:val="00A40B2F"/>
    <w:rsid w:val="00A4199B"/>
    <w:rsid w:val="00A41BE6"/>
    <w:rsid w:val="00A42254"/>
    <w:rsid w:val="00A42F25"/>
    <w:rsid w:val="00A43688"/>
    <w:rsid w:val="00A4378A"/>
    <w:rsid w:val="00A437F1"/>
    <w:rsid w:val="00A43849"/>
    <w:rsid w:val="00A43908"/>
    <w:rsid w:val="00A43C6C"/>
    <w:rsid w:val="00A444FB"/>
    <w:rsid w:val="00A454B7"/>
    <w:rsid w:val="00A46CDA"/>
    <w:rsid w:val="00A46ED9"/>
    <w:rsid w:val="00A472FA"/>
    <w:rsid w:val="00A477AA"/>
    <w:rsid w:val="00A477B7"/>
    <w:rsid w:val="00A47FEF"/>
    <w:rsid w:val="00A5047D"/>
    <w:rsid w:val="00A5121F"/>
    <w:rsid w:val="00A5122E"/>
    <w:rsid w:val="00A514EB"/>
    <w:rsid w:val="00A51BF5"/>
    <w:rsid w:val="00A52534"/>
    <w:rsid w:val="00A52A17"/>
    <w:rsid w:val="00A52B7F"/>
    <w:rsid w:val="00A52F4F"/>
    <w:rsid w:val="00A530AE"/>
    <w:rsid w:val="00A53755"/>
    <w:rsid w:val="00A539EA"/>
    <w:rsid w:val="00A53AC7"/>
    <w:rsid w:val="00A550C6"/>
    <w:rsid w:val="00A552A8"/>
    <w:rsid w:val="00A55BA5"/>
    <w:rsid w:val="00A55D07"/>
    <w:rsid w:val="00A56586"/>
    <w:rsid w:val="00A567ED"/>
    <w:rsid w:val="00A57203"/>
    <w:rsid w:val="00A578A5"/>
    <w:rsid w:val="00A57AC2"/>
    <w:rsid w:val="00A60019"/>
    <w:rsid w:val="00A601CA"/>
    <w:rsid w:val="00A60C11"/>
    <w:rsid w:val="00A611C0"/>
    <w:rsid w:val="00A613D7"/>
    <w:rsid w:val="00A61CA2"/>
    <w:rsid w:val="00A627AB"/>
    <w:rsid w:val="00A629F9"/>
    <w:rsid w:val="00A62CCC"/>
    <w:rsid w:val="00A62F6F"/>
    <w:rsid w:val="00A631DF"/>
    <w:rsid w:val="00A634F7"/>
    <w:rsid w:val="00A637FF"/>
    <w:rsid w:val="00A64189"/>
    <w:rsid w:val="00A64949"/>
    <w:rsid w:val="00A64A33"/>
    <w:rsid w:val="00A64BA5"/>
    <w:rsid w:val="00A653AF"/>
    <w:rsid w:val="00A65806"/>
    <w:rsid w:val="00A65B7A"/>
    <w:rsid w:val="00A66DFA"/>
    <w:rsid w:val="00A66EB9"/>
    <w:rsid w:val="00A67481"/>
    <w:rsid w:val="00A67487"/>
    <w:rsid w:val="00A67517"/>
    <w:rsid w:val="00A6763D"/>
    <w:rsid w:val="00A67C89"/>
    <w:rsid w:val="00A71193"/>
    <w:rsid w:val="00A7160B"/>
    <w:rsid w:val="00A72D43"/>
    <w:rsid w:val="00A73174"/>
    <w:rsid w:val="00A747AB"/>
    <w:rsid w:val="00A74ADB"/>
    <w:rsid w:val="00A74B95"/>
    <w:rsid w:val="00A752B3"/>
    <w:rsid w:val="00A760FE"/>
    <w:rsid w:val="00A76BB2"/>
    <w:rsid w:val="00A7717C"/>
    <w:rsid w:val="00A77B78"/>
    <w:rsid w:val="00A77BBF"/>
    <w:rsid w:val="00A80223"/>
    <w:rsid w:val="00A803C2"/>
    <w:rsid w:val="00A806A4"/>
    <w:rsid w:val="00A80C9B"/>
    <w:rsid w:val="00A82845"/>
    <w:rsid w:val="00A82CCC"/>
    <w:rsid w:val="00A82DC5"/>
    <w:rsid w:val="00A834D5"/>
    <w:rsid w:val="00A83839"/>
    <w:rsid w:val="00A83857"/>
    <w:rsid w:val="00A83A46"/>
    <w:rsid w:val="00A83F25"/>
    <w:rsid w:val="00A8421B"/>
    <w:rsid w:val="00A8462C"/>
    <w:rsid w:val="00A84892"/>
    <w:rsid w:val="00A84894"/>
    <w:rsid w:val="00A84FEB"/>
    <w:rsid w:val="00A85124"/>
    <w:rsid w:val="00A85917"/>
    <w:rsid w:val="00A86900"/>
    <w:rsid w:val="00A87D45"/>
    <w:rsid w:val="00A90CEC"/>
    <w:rsid w:val="00A9125C"/>
    <w:rsid w:val="00A917CB"/>
    <w:rsid w:val="00A91930"/>
    <w:rsid w:val="00A91A44"/>
    <w:rsid w:val="00A921BE"/>
    <w:rsid w:val="00A94E50"/>
    <w:rsid w:val="00A95656"/>
    <w:rsid w:val="00A956EF"/>
    <w:rsid w:val="00A97134"/>
    <w:rsid w:val="00A97F0B"/>
    <w:rsid w:val="00AA0021"/>
    <w:rsid w:val="00AA2069"/>
    <w:rsid w:val="00AA2918"/>
    <w:rsid w:val="00AA45FB"/>
    <w:rsid w:val="00AA5621"/>
    <w:rsid w:val="00AA6B89"/>
    <w:rsid w:val="00AA6DE1"/>
    <w:rsid w:val="00AA7123"/>
    <w:rsid w:val="00AA71B3"/>
    <w:rsid w:val="00AA72B6"/>
    <w:rsid w:val="00AA7C48"/>
    <w:rsid w:val="00AB009A"/>
    <w:rsid w:val="00AB0E18"/>
    <w:rsid w:val="00AB0E9F"/>
    <w:rsid w:val="00AB1041"/>
    <w:rsid w:val="00AB1386"/>
    <w:rsid w:val="00AB2328"/>
    <w:rsid w:val="00AB3352"/>
    <w:rsid w:val="00AB3BBC"/>
    <w:rsid w:val="00AB4850"/>
    <w:rsid w:val="00AB4BE9"/>
    <w:rsid w:val="00AB55F0"/>
    <w:rsid w:val="00AB5824"/>
    <w:rsid w:val="00AB5E97"/>
    <w:rsid w:val="00AB6D36"/>
    <w:rsid w:val="00AC11AF"/>
    <w:rsid w:val="00AC214E"/>
    <w:rsid w:val="00AC3403"/>
    <w:rsid w:val="00AC35D4"/>
    <w:rsid w:val="00AC39DE"/>
    <w:rsid w:val="00AC3ACD"/>
    <w:rsid w:val="00AC425E"/>
    <w:rsid w:val="00AC4C2B"/>
    <w:rsid w:val="00AC4C4B"/>
    <w:rsid w:val="00AC4EB0"/>
    <w:rsid w:val="00AC617D"/>
    <w:rsid w:val="00AC62DD"/>
    <w:rsid w:val="00AC6568"/>
    <w:rsid w:val="00AC65AA"/>
    <w:rsid w:val="00AC75C0"/>
    <w:rsid w:val="00AC76AE"/>
    <w:rsid w:val="00AC7D4E"/>
    <w:rsid w:val="00AC7DCD"/>
    <w:rsid w:val="00AD0991"/>
    <w:rsid w:val="00AD0C10"/>
    <w:rsid w:val="00AD0D0C"/>
    <w:rsid w:val="00AD3412"/>
    <w:rsid w:val="00AD4318"/>
    <w:rsid w:val="00AD4D71"/>
    <w:rsid w:val="00AD4DC1"/>
    <w:rsid w:val="00AD69E2"/>
    <w:rsid w:val="00AD74BB"/>
    <w:rsid w:val="00AD75CB"/>
    <w:rsid w:val="00AD77DF"/>
    <w:rsid w:val="00AD7812"/>
    <w:rsid w:val="00AD7DF3"/>
    <w:rsid w:val="00AE0558"/>
    <w:rsid w:val="00AE1949"/>
    <w:rsid w:val="00AE1C59"/>
    <w:rsid w:val="00AE1DE5"/>
    <w:rsid w:val="00AE1E83"/>
    <w:rsid w:val="00AE21EA"/>
    <w:rsid w:val="00AE226F"/>
    <w:rsid w:val="00AE2908"/>
    <w:rsid w:val="00AE2D64"/>
    <w:rsid w:val="00AE32EB"/>
    <w:rsid w:val="00AE40A5"/>
    <w:rsid w:val="00AE5024"/>
    <w:rsid w:val="00AE5124"/>
    <w:rsid w:val="00AE513E"/>
    <w:rsid w:val="00AE5E08"/>
    <w:rsid w:val="00AE6256"/>
    <w:rsid w:val="00AE7F69"/>
    <w:rsid w:val="00AF0BC7"/>
    <w:rsid w:val="00AF0C06"/>
    <w:rsid w:val="00AF0F43"/>
    <w:rsid w:val="00AF1573"/>
    <w:rsid w:val="00AF2199"/>
    <w:rsid w:val="00AF231F"/>
    <w:rsid w:val="00AF270D"/>
    <w:rsid w:val="00AF2B23"/>
    <w:rsid w:val="00AF3547"/>
    <w:rsid w:val="00AF3D5E"/>
    <w:rsid w:val="00AF3ED0"/>
    <w:rsid w:val="00AF466C"/>
    <w:rsid w:val="00AF6FDD"/>
    <w:rsid w:val="00AF6FF0"/>
    <w:rsid w:val="00AF7189"/>
    <w:rsid w:val="00AF7378"/>
    <w:rsid w:val="00AF7B29"/>
    <w:rsid w:val="00B01181"/>
    <w:rsid w:val="00B01C72"/>
    <w:rsid w:val="00B035F3"/>
    <w:rsid w:val="00B036FF"/>
    <w:rsid w:val="00B048A9"/>
    <w:rsid w:val="00B0491C"/>
    <w:rsid w:val="00B07288"/>
    <w:rsid w:val="00B0756D"/>
    <w:rsid w:val="00B10774"/>
    <w:rsid w:val="00B115EB"/>
    <w:rsid w:val="00B11FFC"/>
    <w:rsid w:val="00B1229F"/>
    <w:rsid w:val="00B148D6"/>
    <w:rsid w:val="00B14ABB"/>
    <w:rsid w:val="00B16B1C"/>
    <w:rsid w:val="00B16F02"/>
    <w:rsid w:val="00B17418"/>
    <w:rsid w:val="00B17DAD"/>
    <w:rsid w:val="00B17E4F"/>
    <w:rsid w:val="00B2020B"/>
    <w:rsid w:val="00B204D9"/>
    <w:rsid w:val="00B204EC"/>
    <w:rsid w:val="00B20820"/>
    <w:rsid w:val="00B215F1"/>
    <w:rsid w:val="00B2269E"/>
    <w:rsid w:val="00B24961"/>
    <w:rsid w:val="00B25230"/>
    <w:rsid w:val="00B275B3"/>
    <w:rsid w:val="00B27707"/>
    <w:rsid w:val="00B302E7"/>
    <w:rsid w:val="00B309F3"/>
    <w:rsid w:val="00B30F8D"/>
    <w:rsid w:val="00B310FD"/>
    <w:rsid w:val="00B31378"/>
    <w:rsid w:val="00B31505"/>
    <w:rsid w:val="00B317BA"/>
    <w:rsid w:val="00B328F7"/>
    <w:rsid w:val="00B34D49"/>
    <w:rsid w:val="00B35397"/>
    <w:rsid w:val="00B35F9B"/>
    <w:rsid w:val="00B36A52"/>
    <w:rsid w:val="00B36CCC"/>
    <w:rsid w:val="00B3758D"/>
    <w:rsid w:val="00B401CB"/>
    <w:rsid w:val="00B40567"/>
    <w:rsid w:val="00B41393"/>
    <w:rsid w:val="00B4145B"/>
    <w:rsid w:val="00B41E13"/>
    <w:rsid w:val="00B422E8"/>
    <w:rsid w:val="00B42426"/>
    <w:rsid w:val="00B4249A"/>
    <w:rsid w:val="00B4371A"/>
    <w:rsid w:val="00B43E84"/>
    <w:rsid w:val="00B44DFC"/>
    <w:rsid w:val="00B45D60"/>
    <w:rsid w:val="00B461BD"/>
    <w:rsid w:val="00B470A2"/>
    <w:rsid w:val="00B478F5"/>
    <w:rsid w:val="00B479FC"/>
    <w:rsid w:val="00B47F94"/>
    <w:rsid w:val="00B50967"/>
    <w:rsid w:val="00B5193C"/>
    <w:rsid w:val="00B5282B"/>
    <w:rsid w:val="00B535F3"/>
    <w:rsid w:val="00B538CA"/>
    <w:rsid w:val="00B53AB4"/>
    <w:rsid w:val="00B542B2"/>
    <w:rsid w:val="00B551E5"/>
    <w:rsid w:val="00B5693B"/>
    <w:rsid w:val="00B604E3"/>
    <w:rsid w:val="00B60DD1"/>
    <w:rsid w:val="00B617BA"/>
    <w:rsid w:val="00B61DC1"/>
    <w:rsid w:val="00B626F7"/>
    <w:rsid w:val="00B62C9C"/>
    <w:rsid w:val="00B63797"/>
    <w:rsid w:val="00B63C21"/>
    <w:rsid w:val="00B65643"/>
    <w:rsid w:val="00B657D2"/>
    <w:rsid w:val="00B65D0B"/>
    <w:rsid w:val="00B65F7E"/>
    <w:rsid w:val="00B65FC5"/>
    <w:rsid w:val="00B664A4"/>
    <w:rsid w:val="00B6709B"/>
    <w:rsid w:val="00B67455"/>
    <w:rsid w:val="00B7078D"/>
    <w:rsid w:val="00B70F02"/>
    <w:rsid w:val="00B72491"/>
    <w:rsid w:val="00B7263D"/>
    <w:rsid w:val="00B727AD"/>
    <w:rsid w:val="00B727C3"/>
    <w:rsid w:val="00B72900"/>
    <w:rsid w:val="00B729BC"/>
    <w:rsid w:val="00B72F31"/>
    <w:rsid w:val="00B73AB0"/>
    <w:rsid w:val="00B75529"/>
    <w:rsid w:val="00B76617"/>
    <w:rsid w:val="00B77130"/>
    <w:rsid w:val="00B77146"/>
    <w:rsid w:val="00B773C7"/>
    <w:rsid w:val="00B77661"/>
    <w:rsid w:val="00B77958"/>
    <w:rsid w:val="00B779D4"/>
    <w:rsid w:val="00B77C75"/>
    <w:rsid w:val="00B802B3"/>
    <w:rsid w:val="00B809A4"/>
    <w:rsid w:val="00B81C29"/>
    <w:rsid w:val="00B8387D"/>
    <w:rsid w:val="00B84612"/>
    <w:rsid w:val="00B84740"/>
    <w:rsid w:val="00B84C09"/>
    <w:rsid w:val="00B85676"/>
    <w:rsid w:val="00B857D5"/>
    <w:rsid w:val="00B86861"/>
    <w:rsid w:val="00B903F6"/>
    <w:rsid w:val="00B90569"/>
    <w:rsid w:val="00B9081F"/>
    <w:rsid w:val="00B90A18"/>
    <w:rsid w:val="00B9162D"/>
    <w:rsid w:val="00B9301F"/>
    <w:rsid w:val="00B9345E"/>
    <w:rsid w:val="00B935DB"/>
    <w:rsid w:val="00B946EE"/>
    <w:rsid w:val="00B95C7C"/>
    <w:rsid w:val="00B95E90"/>
    <w:rsid w:val="00B95EC6"/>
    <w:rsid w:val="00B9601A"/>
    <w:rsid w:val="00B96366"/>
    <w:rsid w:val="00B9748E"/>
    <w:rsid w:val="00B97748"/>
    <w:rsid w:val="00B97C2A"/>
    <w:rsid w:val="00BA0531"/>
    <w:rsid w:val="00BA0DFE"/>
    <w:rsid w:val="00BA11A1"/>
    <w:rsid w:val="00BA2644"/>
    <w:rsid w:val="00BA2E47"/>
    <w:rsid w:val="00BA320D"/>
    <w:rsid w:val="00BA3367"/>
    <w:rsid w:val="00BA350A"/>
    <w:rsid w:val="00BA3D65"/>
    <w:rsid w:val="00BA4CB3"/>
    <w:rsid w:val="00BA522F"/>
    <w:rsid w:val="00BA53FA"/>
    <w:rsid w:val="00BA5C77"/>
    <w:rsid w:val="00BA5F85"/>
    <w:rsid w:val="00BA6C3C"/>
    <w:rsid w:val="00BA6F20"/>
    <w:rsid w:val="00BA7347"/>
    <w:rsid w:val="00BA780A"/>
    <w:rsid w:val="00BA7D16"/>
    <w:rsid w:val="00BB0301"/>
    <w:rsid w:val="00BB062F"/>
    <w:rsid w:val="00BB0F2B"/>
    <w:rsid w:val="00BB1E47"/>
    <w:rsid w:val="00BB2A4D"/>
    <w:rsid w:val="00BB4C05"/>
    <w:rsid w:val="00BB4C3E"/>
    <w:rsid w:val="00BB55DF"/>
    <w:rsid w:val="00BB6450"/>
    <w:rsid w:val="00BB64DB"/>
    <w:rsid w:val="00BB6554"/>
    <w:rsid w:val="00BB7536"/>
    <w:rsid w:val="00BB7E08"/>
    <w:rsid w:val="00BC06DC"/>
    <w:rsid w:val="00BC0CC6"/>
    <w:rsid w:val="00BC0DE6"/>
    <w:rsid w:val="00BC1822"/>
    <w:rsid w:val="00BC2283"/>
    <w:rsid w:val="00BC34B0"/>
    <w:rsid w:val="00BC386C"/>
    <w:rsid w:val="00BC3949"/>
    <w:rsid w:val="00BC44C0"/>
    <w:rsid w:val="00BC55A6"/>
    <w:rsid w:val="00BC5D4C"/>
    <w:rsid w:val="00BC60D3"/>
    <w:rsid w:val="00BC6556"/>
    <w:rsid w:val="00BC65A1"/>
    <w:rsid w:val="00BC6A5F"/>
    <w:rsid w:val="00BC78C1"/>
    <w:rsid w:val="00BC9445"/>
    <w:rsid w:val="00BD10B7"/>
    <w:rsid w:val="00BD1468"/>
    <w:rsid w:val="00BD1567"/>
    <w:rsid w:val="00BD15A2"/>
    <w:rsid w:val="00BD1855"/>
    <w:rsid w:val="00BD1CDB"/>
    <w:rsid w:val="00BD1EBA"/>
    <w:rsid w:val="00BD3275"/>
    <w:rsid w:val="00BD3B04"/>
    <w:rsid w:val="00BD4890"/>
    <w:rsid w:val="00BD4AE5"/>
    <w:rsid w:val="00BD4FEC"/>
    <w:rsid w:val="00BD5A8B"/>
    <w:rsid w:val="00BD5BC7"/>
    <w:rsid w:val="00BE05E1"/>
    <w:rsid w:val="00BE07C7"/>
    <w:rsid w:val="00BE0F67"/>
    <w:rsid w:val="00BE1784"/>
    <w:rsid w:val="00BE191E"/>
    <w:rsid w:val="00BE1B02"/>
    <w:rsid w:val="00BE26F4"/>
    <w:rsid w:val="00BE36A7"/>
    <w:rsid w:val="00BE396B"/>
    <w:rsid w:val="00BE3BC9"/>
    <w:rsid w:val="00BE400D"/>
    <w:rsid w:val="00BE414A"/>
    <w:rsid w:val="00BE43B4"/>
    <w:rsid w:val="00BE4A02"/>
    <w:rsid w:val="00BE5AB2"/>
    <w:rsid w:val="00BE6E21"/>
    <w:rsid w:val="00BF01D1"/>
    <w:rsid w:val="00BF0814"/>
    <w:rsid w:val="00BF14CC"/>
    <w:rsid w:val="00BF1EAE"/>
    <w:rsid w:val="00BF222C"/>
    <w:rsid w:val="00BF2D62"/>
    <w:rsid w:val="00BF3025"/>
    <w:rsid w:val="00BF52EE"/>
    <w:rsid w:val="00BF5A0F"/>
    <w:rsid w:val="00BF629D"/>
    <w:rsid w:val="00BF6DA3"/>
    <w:rsid w:val="00BF761B"/>
    <w:rsid w:val="00C009DE"/>
    <w:rsid w:val="00C01D85"/>
    <w:rsid w:val="00C02895"/>
    <w:rsid w:val="00C0310B"/>
    <w:rsid w:val="00C03520"/>
    <w:rsid w:val="00C0357B"/>
    <w:rsid w:val="00C035BA"/>
    <w:rsid w:val="00C051DA"/>
    <w:rsid w:val="00C0590E"/>
    <w:rsid w:val="00C05E14"/>
    <w:rsid w:val="00C05F4A"/>
    <w:rsid w:val="00C06D42"/>
    <w:rsid w:val="00C1000B"/>
    <w:rsid w:val="00C102CA"/>
    <w:rsid w:val="00C108C4"/>
    <w:rsid w:val="00C108D1"/>
    <w:rsid w:val="00C11031"/>
    <w:rsid w:val="00C12D9F"/>
    <w:rsid w:val="00C130FE"/>
    <w:rsid w:val="00C13CAE"/>
    <w:rsid w:val="00C1452C"/>
    <w:rsid w:val="00C14532"/>
    <w:rsid w:val="00C146EB"/>
    <w:rsid w:val="00C149C8"/>
    <w:rsid w:val="00C14C67"/>
    <w:rsid w:val="00C1578A"/>
    <w:rsid w:val="00C16370"/>
    <w:rsid w:val="00C165A9"/>
    <w:rsid w:val="00C16C17"/>
    <w:rsid w:val="00C16D85"/>
    <w:rsid w:val="00C17782"/>
    <w:rsid w:val="00C17960"/>
    <w:rsid w:val="00C17ECA"/>
    <w:rsid w:val="00C20432"/>
    <w:rsid w:val="00C20A36"/>
    <w:rsid w:val="00C20C76"/>
    <w:rsid w:val="00C21260"/>
    <w:rsid w:val="00C21564"/>
    <w:rsid w:val="00C21CAF"/>
    <w:rsid w:val="00C21E38"/>
    <w:rsid w:val="00C229F0"/>
    <w:rsid w:val="00C22C26"/>
    <w:rsid w:val="00C248DD"/>
    <w:rsid w:val="00C2492C"/>
    <w:rsid w:val="00C25450"/>
    <w:rsid w:val="00C256A7"/>
    <w:rsid w:val="00C26478"/>
    <w:rsid w:val="00C26B90"/>
    <w:rsid w:val="00C27384"/>
    <w:rsid w:val="00C275E5"/>
    <w:rsid w:val="00C30170"/>
    <w:rsid w:val="00C3022E"/>
    <w:rsid w:val="00C31CC5"/>
    <w:rsid w:val="00C31D93"/>
    <w:rsid w:val="00C325FC"/>
    <w:rsid w:val="00C32E07"/>
    <w:rsid w:val="00C330B3"/>
    <w:rsid w:val="00C33CE1"/>
    <w:rsid w:val="00C34509"/>
    <w:rsid w:val="00C3450F"/>
    <w:rsid w:val="00C3465E"/>
    <w:rsid w:val="00C35AFD"/>
    <w:rsid w:val="00C36745"/>
    <w:rsid w:val="00C369F4"/>
    <w:rsid w:val="00C36D26"/>
    <w:rsid w:val="00C37390"/>
    <w:rsid w:val="00C37AD1"/>
    <w:rsid w:val="00C37AF7"/>
    <w:rsid w:val="00C37B4F"/>
    <w:rsid w:val="00C405FE"/>
    <w:rsid w:val="00C4099A"/>
    <w:rsid w:val="00C40CED"/>
    <w:rsid w:val="00C40D97"/>
    <w:rsid w:val="00C40D98"/>
    <w:rsid w:val="00C414F1"/>
    <w:rsid w:val="00C41B16"/>
    <w:rsid w:val="00C41C79"/>
    <w:rsid w:val="00C41E70"/>
    <w:rsid w:val="00C41EAE"/>
    <w:rsid w:val="00C425A5"/>
    <w:rsid w:val="00C42B0E"/>
    <w:rsid w:val="00C42B7D"/>
    <w:rsid w:val="00C42DB8"/>
    <w:rsid w:val="00C430FA"/>
    <w:rsid w:val="00C430FD"/>
    <w:rsid w:val="00C43773"/>
    <w:rsid w:val="00C444BE"/>
    <w:rsid w:val="00C444FF"/>
    <w:rsid w:val="00C45002"/>
    <w:rsid w:val="00C4560E"/>
    <w:rsid w:val="00C46153"/>
    <w:rsid w:val="00C463F6"/>
    <w:rsid w:val="00C46FB3"/>
    <w:rsid w:val="00C50810"/>
    <w:rsid w:val="00C51677"/>
    <w:rsid w:val="00C52FE2"/>
    <w:rsid w:val="00C5318B"/>
    <w:rsid w:val="00C5366D"/>
    <w:rsid w:val="00C53761"/>
    <w:rsid w:val="00C548AD"/>
    <w:rsid w:val="00C549EC"/>
    <w:rsid w:val="00C54E2F"/>
    <w:rsid w:val="00C5543E"/>
    <w:rsid w:val="00C5626F"/>
    <w:rsid w:val="00C56B0E"/>
    <w:rsid w:val="00C56F74"/>
    <w:rsid w:val="00C57713"/>
    <w:rsid w:val="00C57961"/>
    <w:rsid w:val="00C608C2"/>
    <w:rsid w:val="00C61192"/>
    <w:rsid w:val="00C611BA"/>
    <w:rsid w:val="00C61BB2"/>
    <w:rsid w:val="00C62B7B"/>
    <w:rsid w:val="00C62C14"/>
    <w:rsid w:val="00C62C94"/>
    <w:rsid w:val="00C63467"/>
    <w:rsid w:val="00C634D2"/>
    <w:rsid w:val="00C63653"/>
    <w:rsid w:val="00C64AE5"/>
    <w:rsid w:val="00C64E99"/>
    <w:rsid w:val="00C64F4A"/>
    <w:rsid w:val="00C668D0"/>
    <w:rsid w:val="00C66CF8"/>
    <w:rsid w:val="00C672E8"/>
    <w:rsid w:val="00C70C6D"/>
    <w:rsid w:val="00C713D0"/>
    <w:rsid w:val="00C72607"/>
    <w:rsid w:val="00C72827"/>
    <w:rsid w:val="00C73F09"/>
    <w:rsid w:val="00C740ED"/>
    <w:rsid w:val="00C74DCD"/>
    <w:rsid w:val="00C755A7"/>
    <w:rsid w:val="00C75DA6"/>
    <w:rsid w:val="00C76036"/>
    <w:rsid w:val="00C76FEA"/>
    <w:rsid w:val="00C7770E"/>
    <w:rsid w:val="00C7780F"/>
    <w:rsid w:val="00C77D34"/>
    <w:rsid w:val="00C81464"/>
    <w:rsid w:val="00C81F7F"/>
    <w:rsid w:val="00C82A78"/>
    <w:rsid w:val="00C82AAB"/>
    <w:rsid w:val="00C84119"/>
    <w:rsid w:val="00C844FA"/>
    <w:rsid w:val="00C84A7C"/>
    <w:rsid w:val="00C84CD8"/>
    <w:rsid w:val="00C84F45"/>
    <w:rsid w:val="00C853BA"/>
    <w:rsid w:val="00C8649C"/>
    <w:rsid w:val="00C86A0E"/>
    <w:rsid w:val="00C873DB"/>
    <w:rsid w:val="00C87805"/>
    <w:rsid w:val="00C9093D"/>
    <w:rsid w:val="00C91E9B"/>
    <w:rsid w:val="00C93010"/>
    <w:rsid w:val="00C9362A"/>
    <w:rsid w:val="00C94083"/>
    <w:rsid w:val="00C9490A"/>
    <w:rsid w:val="00C959B9"/>
    <w:rsid w:val="00C97714"/>
    <w:rsid w:val="00CA05B6"/>
    <w:rsid w:val="00CA14E9"/>
    <w:rsid w:val="00CA2871"/>
    <w:rsid w:val="00CA30CA"/>
    <w:rsid w:val="00CA3383"/>
    <w:rsid w:val="00CA3F9E"/>
    <w:rsid w:val="00CA4DA4"/>
    <w:rsid w:val="00CA5DE7"/>
    <w:rsid w:val="00CA68FD"/>
    <w:rsid w:val="00CA70AB"/>
    <w:rsid w:val="00CA7149"/>
    <w:rsid w:val="00CA7223"/>
    <w:rsid w:val="00CB0885"/>
    <w:rsid w:val="00CB22A4"/>
    <w:rsid w:val="00CB23A0"/>
    <w:rsid w:val="00CB32D9"/>
    <w:rsid w:val="00CB3406"/>
    <w:rsid w:val="00CB3B50"/>
    <w:rsid w:val="00CB3C33"/>
    <w:rsid w:val="00CB3DD9"/>
    <w:rsid w:val="00CB3F0A"/>
    <w:rsid w:val="00CB46F7"/>
    <w:rsid w:val="00CB5D64"/>
    <w:rsid w:val="00CB6165"/>
    <w:rsid w:val="00CB6455"/>
    <w:rsid w:val="00CB7DE5"/>
    <w:rsid w:val="00CC0605"/>
    <w:rsid w:val="00CC0C16"/>
    <w:rsid w:val="00CC0D42"/>
    <w:rsid w:val="00CC0D92"/>
    <w:rsid w:val="00CC1195"/>
    <w:rsid w:val="00CC1C76"/>
    <w:rsid w:val="00CC1D9D"/>
    <w:rsid w:val="00CC1F3B"/>
    <w:rsid w:val="00CC2284"/>
    <w:rsid w:val="00CC2CC9"/>
    <w:rsid w:val="00CC3529"/>
    <w:rsid w:val="00CC36C2"/>
    <w:rsid w:val="00CC4026"/>
    <w:rsid w:val="00CC422D"/>
    <w:rsid w:val="00CC4461"/>
    <w:rsid w:val="00CC5287"/>
    <w:rsid w:val="00CC666E"/>
    <w:rsid w:val="00CC682D"/>
    <w:rsid w:val="00CC6BA5"/>
    <w:rsid w:val="00CC71F3"/>
    <w:rsid w:val="00CD0CC0"/>
    <w:rsid w:val="00CD0FB9"/>
    <w:rsid w:val="00CD1655"/>
    <w:rsid w:val="00CD22F9"/>
    <w:rsid w:val="00CD2BCC"/>
    <w:rsid w:val="00CD308E"/>
    <w:rsid w:val="00CD3729"/>
    <w:rsid w:val="00CD3C77"/>
    <w:rsid w:val="00CD41CE"/>
    <w:rsid w:val="00CD63B3"/>
    <w:rsid w:val="00CD655F"/>
    <w:rsid w:val="00CD70D8"/>
    <w:rsid w:val="00CD7290"/>
    <w:rsid w:val="00CD784D"/>
    <w:rsid w:val="00CD7945"/>
    <w:rsid w:val="00CD79E4"/>
    <w:rsid w:val="00CD7DBD"/>
    <w:rsid w:val="00CE0695"/>
    <w:rsid w:val="00CE06A6"/>
    <w:rsid w:val="00CE1637"/>
    <w:rsid w:val="00CE1ADC"/>
    <w:rsid w:val="00CE1CF6"/>
    <w:rsid w:val="00CE213B"/>
    <w:rsid w:val="00CE2941"/>
    <w:rsid w:val="00CE2A36"/>
    <w:rsid w:val="00CE2B35"/>
    <w:rsid w:val="00CE3343"/>
    <w:rsid w:val="00CE3382"/>
    <w:rsid w:val="00CE3765"/>
    <w:rsid w:val="00CE3920"/>
    <w:rsid w:val="00CE403C"/>
    <w:rsid w:val="00CE4C49"/>
    <w:rsid w:val="00CE50C9"/>
    <w:rsid w:val="00CE5A62"/>
    <w:rsid w:val="00CE6A09"/>
    <w:rsid w:val="00CE6A38"/>
    <w:rsid w:val="00CE6CB5"/>
    <w:rsid w:val="00CE7011"/>
    <w:rsid w:val="00CE70C4"/>
    <w:rsid w:val="00CE717C"/>
    <w:rsid w:val="00CE71EA"/>
    <w:rsid w:val="00CEA964"/>
    <w:rsid w:val="00CF0371"/>
    <w:rsid w:val="00CF0EDF"/>
    <w:rsid w:val="00CF11A7"/>
    <w:rsid w:val="00CF182D"/>
    <w:rsid w:val="00CF1963"/>
    <w:rsid w:val="00CF2A6B"/>
    <w:rsid w:val="00CF4A77"/>
    <w:rsid w:val="00CF4B97"/>
    <w:rsid w:val="00CF4D7C"/>
    <w:rsid w:val="00CF52B4"/>
    <w:rsid w:val="00CF5437"/>
    <w:rsid w:val="00CF5580"/>
    <w:rsid w:val="00CF5677"/>
    <w:rsid w:val="00CF6327"/>
    <w:rsid w:val="00CF6335"/>
    <w:rsid w:val="00CF6FC9"/>
    <w:rsid w:val="00CF7290"/>
    <w:rsid w:val="00CF771E"/>
    <w:rsid w:val="00D00283"/>
    <w:rsid w:val="00D00330"/>
    <w:rsid w:val="00D00C43"/>
    <w:rsid w:val="00D00CF0"/>
    <w:rsid w:val="00D01C3A"/>
    <w:rsid w:val="00D02294"/>
    <w:rsid w:val="00D024E6"/>
    <w:rsid w:val="00D0259D"/>
    <w:rsid w:val="00D02A3E"/>
    <w:rsid w:val="00D02FB5"/>
    <w:rsid w:val="00D04EEC"/>
    <w:rsid w:val="00D05D2F"/>
    <w:rsid w:val="00D05E74"/>
    <w:rsid w:val="00D0616C"/>
    <w:rsid w:val="00D06506"/>
    <w:rsid w:val="00D075F1"/>
    <w:rsid w:val="00D077A9"/>
    <w:rsid w:val="00D079BB"/>
    <w:rsid w:val="00D1019F"/>
    <w:rsid w:val="00D10DA9"/>
    <w:rsid w:val="00D11D2A"/>
    <w:rsid w:val="00D12479"/>
    <w:rsid w:val="00D126F6"/>
    <w:rsid w:val="00D132B8"/>
    <w:rsid w:val="00D133D7"/>
    <w:rsid w:val="00D13428"/>
    <w:rsid w:val="00D13CFE"/>
    <w:rsid w:val="00D13EDE"/>
    <w:rsid w:val="00D13FFA"/>
    <w:rsid w:val="00D149AC"/>
    <w:rsid w:val="00D14A0E"/>
    <w:rsid w:val="00D16014"/>
    <w:rsid w:val="00D16587"/>
    <w:rsid w:val="00D16E7A"/>
    <w:rsid w:val="00D171FA"/>
    <w:rsid w:val="00D207DE"/>
    <w:rsid w:val="00D2155B"/>
    <w:rsid w:val="00D216FA"/>
    <w:rsid w:val="00D22364"/>
    <w:rsid w:val="00D224DE"/>
    <w:rsid w:val="00D23EA8"/>
    <w:rsid w:val="00D24897"/>
    <w:rsid w:val="00D2580D"/>
    <w:rsid w:val="00D25BAF"/>
    <w:rsid w:val="00D26458"/>
    <w:rsid w:val="00D27E31"/>
    <w:rsid w:val="00D3024A"/>
    <w:rsid w:val="00D33E58"/>
    <w:rsid w:val="00D340E9"/>
    <w:rsid w:val="00D35187"/>
    <w:rsid w:val="00D36785"/>
    <w:rsid w:val="00D369CB"/>
    <w:rsid w:val="00D36ADD"/>
    <w:rsid w:val="00D36C23"/>
    <w:rsid w:val="00D37C24"/>
    <w:rsid w:val="00D40A13"/>
    <w:rsid w:val="00D41C43"/>
    <w:rsid w:val="00D41C59"/>
    <w:rsid w:val="00D41D3E"/>
    <w:rsid w:val="00D429C2"/>
    <w:rsid w:val="00D42D04"/>
    <w:rsid w:val="00D4306E"/>
    <w:rsid w:val="00D4389E"/>
    <w:rsid w:val="00D43B33"/>
    <w:rsid w:val="00D43E7D"/>
    <w:rsid w:val="00D447F8"/>
    <w:rsid w:val="00D45729"/>
    <w:rsid w:val="00D4638D"/>
    <w:rsid w:val="00D46E19"/>
    <w:rsid w:val="00D47EB1"/>
    <w:rsid w:val="00D5034A"/>
    <w:rsid w:val="00D505B8"/>
    <w:rsid w:val="00D506C2"/>
    <w:rsid w:val="00D50C0F"/>
    <w:rsid w:val="00D50DA5"/>
    <w:rsid w:val="00D51407"/>
    <w:rsid w:val="00D517EE"/>
    <w:rsid w:val="00D52204"/>
    <w:rsid w:val="00D5283A"/>
    <w:rsid w:val="00D52A87"/>
    <w:rsid w:val="00D5311F"/>
    <w:rsid w:val="00D53DD3"/>
    <w:rsid w:val="00D54480"/>
    <w:rsid w:val="00D54C8E"/>
    <w:rsid w:val="00D54CDC"/>
    <w:rsid w:val="00D54CEB"/>
    <w:rsid w:val="00D54D5C"/>
    <w:rsid w:val="00D54E7A"/>
    <w:rsid w:val="00D55495"/>
    <w:rsid w:val="00D55FB0"/>
    <w:rsid w:val="00D55FCA"/>
    <w:rsid w:val="00D5652B"/>
    <w:rsid w:val="00D578AC"/>
    <w:rsid w:val="00D6007D"/>
    <w:rsid w:val="00D60E9B"/>
    <w:rsid w:val="00D620CD"/>
    <w:rsid w:val="00D628FE"/>
    <w:rsid w:val="00D62ED7"/>
    <w:rsid w:val="00D63066"/>
    <w:rsid w:val="00D63B12"/>
    <w:rsid w:val="00D6437E"/>
    <w:rsid w:val="00D67BD0"/>
    <w:rsid w:val="00D701B6"/>
    <w:rsid w:val="00D719CF"/>
    <w:rsid w:val="00D71C64"/>
    <w:rsid w:val="00D72976"/>
    <w:rsid w:val="00D73071"/>
    <w:rsid w:val="00D7334B"/>
    <w:rsid w:val="00D73CD8"/>
    <w:rsid w:val="00D741CB"/>
    <w:rsid w:val="00D75212"/>
    <w:rsid w:val="00D7556F"/>
    <w:rsid w:val="00D75E93"/>
    <w:rsid w:val="00D75FDC"/>
    <w:rsid w:val="00D762A7"/>
    <w:rsid w:val="00D76C70"/>
    <w:rsid w:val="00D77716"/>
    <w:rsid w:val="00D77C94"/>
    <w:rsid w:val="00D802F6"/>
    <w:rsid w:val="00D803A7"/>
    <w:rsid w:val="00D80D4B"/>
    <w:rsid w:val="00D81DE6"/>
    <w:rsid w:val="00D82A93"/>
    <w:rsid w:val="00D82ADA"/>
    <w:rsid w:val="00D831E0"/>
    <w:rsid w:val="00D834B7"/>
    <w:rsid w:val="00D84120"/>
    <w:rsid w:val="00D8439F"/>
    <w:rsid w:val="00D852F3"/>
    <w:rsid w:val="00D85C18"/>
    <w:rsid w:val="00D871D7"/>
    <w:rsid w:val="00D9075E"/>
    <w:rsid w:val="00D90909"/>
    <w:rsid w:val="00D90983"/>
    <w:rsid w:val="00D91C22"/>
    <w:rsid w:val="00D91DFF"/>
    <w:rsid w:val="00D91FE6"/>
    <w:rsid w:val="00D92259"/>
    <w:rsid w:val="00D92456"/>
    <w:rsid w:val="00D929D4"/>
    <w:rsid w:val="00D92BB5"/>
    <w:rsid w:val="00D92CF3"/>
    <w:rsid w:val="00D92E7B"/>
    <w:rsid w:val="00D93816"/>
    <w:rsid w:val="00D93ADF"/>
    <w:rsid w:val="00D9440C"/>
    <w:rsid w:val="00D94BF8"/>
    <w:rsid w:val="00D95E7B"/>
    <w:rsid w:val="00D966A0"/>
    <w:rsid w:val="00D977CB"/>
    <w:rsid w:val="00DA0170"/>
    <w:rsid w:val="00DA0750"/>
    <w:rsid w:val="00DA08CC"/>
    <w:rsid w:val="00DA1431"/>
    <w:rsid w:val="00DA1FF6"/>
    <w:rsid w:val="00DA249F"/>
    <w:rsid w:val="00DA274E"/>
    <w:rsid w:val="00DA2901"/>
    <w:rsid w:val="00DA3B42"/>
    <w:rsid w:val="00DA42BE"/>
    <w:rsid w:val="00DA454A"/>
    <w:rsid w:val="00DA47AE"/>
    <w:rsid w:val="00DA5699"/>
    <w:rsid w:val="00DA5AF9"/>
    <w:rsid w:val="00DA5DA4"/>
    <w:rsid w:val="00DA68F2"/>
    <w:rsid w:val="00DA6A72"/>
    <w:rsid w:val="00DA6C78"/>
    <w:rsid w:val="00DA6CC2"/>
    <w:rsid w:val="00DA7A1F"/>
    <w:rsid w:val="00DA7FF0"/>
    <w:rsid w:val="00DB1F1F"/>
    <w:rsid w:val="00DB2923"/>
    <w:rsid w:val="00DB3B12"/>
    <w:rsid w:val="00DB407A"/>
    <w:rsid w:val="00DB43FF"/>
    <w:rsid w:val="00DB4C3C"/>
    <w:rsid w:val="00DB59F6"/>
    <w:rsid w:val="00DB7688"/>
    <w:rsid w:val="00DB7A25"/>
    <w:rsid w:val="00DC1BCA"/>
    <w:rsid w:val="00DC203A"/>
    <w:rsid w:val="00DC206D"/>
    <w:rsid w:val="00DC2679"/>
    <w:rsid w:val="00DC26BA"/>
    <w:rsid w:val="00DC2A95"/>
    <w:rsid w:val="00DC2B8F"/>
    <w:rsid w:val="00DC2CE8"/>
    <w:rsid w:val="00DC31C2"/>
    <w:rsid w:val="00DC3860"/>
    <w:rsid w:val="00DC4F55"/>
    <w:rsid w:val="00DC5511"/>
    <w:rsid w:val="00DC5912"/>
    <w:rsid w:val="00DC5D50"/>
    <w:rsid w:val="00DC7171"/>
    <w:rsid w:val="00DC7412"/>
    <w:rsid w:val="00DC78D3"/>
    <w:rsid w:val="00DD0145"/>
    <w:rsid w:val="00DD09A8"/>
    <w:rsid w:val="00DD0CCA"/>
    <w:rsid w:val="00DD1828"/>
    <w:rsid w:val="00DD191E"/>
    <w:rsid w:val="00DD1967"/>
    <w:rsid w:val="00DD22D7"/>
    <w:rsid w:val="00DD295F"/>
    <w:rsid w:val="00DD34FD"/>
    <w:rsid w:val="00DD4149"/>
    <w:rsid w:val="00DD42D5"/>
    <w:rsid w:val="00DD4914"/>
    <w:rsid w:val="00DD5091"/>
    <w:rsid w:val="00DD55CE"/>
    <w:rsid w:val="00DD5612"/>
    <w:rsid w:val="00DD5804"/>
    <w:rsid w:val="00DD5871"/>
    <w:rsid w:val="00DE03D2"/>
    <w:rsid w:val="00DE07D4"/>
    <w:rsid w:val="00DE1A9A"/>
    <w:rsid w:val="00DE32B8"/>
    <w:rsid w:val="00DE3949"/>
    <w:rsid w:val="00DE47AA"/>
    <w:rsid w:val="00DE513B"/>
    <w:rsid w:val="00DE5638"/>
    <w:rsid w:val="00DE56C5"/>
    <w:rsid w:val="00DE5B40"/>
    <w:rsid w:val="00DE5BA7"/>
    <w:rsid w:val="00DE624E"/>
    <w:rsid w:val="00DE673A"/>
    <w:rsid w:val="00DE70C4"/>
    <w:rsid w:val="00DE7961"/>
    <w:rsid w:val="00DE7D29"/>
    <w:rsid w:val="00DF0F0E"/>
    <w:rsid w:val="00DF1C34"/>
    <w:rsid w:val="00DF1E20"/>
    <w:rsid w:val="00DF2966"/>
    <w:rsid w:val="00DF3082"/>
    <w:rsid w:val="00DF3A12"/>
    <w:rsid w:val="00DF4632"/>
    <w:rsid w:val="00DF4A6C"/>
    <w:rsid w:val="00DF5D32"/>
    <w:rsid w:val="00DF637D"/>
    <w:rsid w:val="00DF6644"/>
    <w:rsid w:val="00DF66B1"/>
    <w:rsid w:val="00DF690B"/>
    <w:rsid w:val="00DF7374"/>
    <w:rsid w:val="00DF76F7"/>
    <w:rsid w:val="00E00879"/>
    <w:rsid w:val="00E0117E"/>
    <w:rsid w:val="00E01E0F"/>
    <w:rsid w:val="00E01F60"/>
    <w:rsid w:val="00E020CD"/>
    <w:rsid w:val="00E021D2"/>
    <w:rsid w:val="00E025AD"/>
    <w:rsid w:val="00E02980"/>
    <w:rsid w:val="00E037EE"/>
    <w:rsid w:val="00E038AF"/>
    <w:rsid w:val="00E03979"/>
    <w:rsid w:val="00E03CAC"/>
    <w:rsid w:val="00E04A69"/>
    <w:rsid w:val="00E051AD"/>
    <w:rsid w:val="00E05A96"/>
    <w:rsid w:val="00E05F21"/>
    <w:rsid w:val="00E076EF"/>
    <w:rsid w:val="00E07C23"/>
    <w:rsid w:val="00E103AA"/>
    <w:rsid w:val="00E11501"/>
    <w:rsid w:val="00E12103"/>
    <w:rsid w:val="00E12CE7"/>
    <w:rsid w:val="00E1339A"/>
    <w:rsid w:val="00E139D2"/>
    <w:rsid w:val="00E140B2"/>
    <w:rsid w:val="00E14163"/>
    <w:rsid w:val="00E14876"/>
    <w:rsid w:val="00E16294"/>
    <w:rsid w:val="00E162E7"/>
    <w:rsid w:val="00E1683C"/>
    <w:rsid w:val="00E16B79"/>
    <w:rsid w:val="00E17334"/>
    <w:rsid w:val="00E17E43"/>
    <w:rsid w:val="00E17F11"/>
    <w:rsid w:val="00E20106"/>
    <w:rsid w:val="00E20C1C"/>
    <w:rsid w:val="00E20F63"/>
    <w:rsid w:val="00E2335C"/>
    <w:rsid w:val="00E23548"/>
    <w:rsid w:val="00E236D2"/>
    <w:rsid w:val="00E244B5"/>
    <w:rsid w:val="00E2476F"/>
    <w:rsid w:val="00E24E47"/>
    <w:rsid w:val="00E25122"/>
    <w:rsid w:val="00E2576D"/>
    <w:rsid w:val="00E25D10"/>
    <w:rsid w:val="00E260C6"/>
    <w:rsid w:val="00E26A0B"/>
    <w:rsid w:val="00E27043"/>
    <w:rsid w:val="00E27306"/>
    <w:rsid w:val="00E273CE"/>
    <w:rsid w:val="00E277DB"/>
    <w:rsid w:val="00E27B0D"/>
    <w:rsid w:val="00E27DFE"/>
    <w:rsid w:val="00E31753"/>
    <w:rsid w:val="00E31FD4"/>
    <w:rsid w:val="00E324AB"/>
    <w:rsid w:val="00E331BD"/>
    <w:rsid w:val="00E3438B"/>
    <w:rsid w:val="00E343E4"/>
    <w:rsid w:val="00E34D6F"/>
    <w:rsid w:val="00E3578F"/>
    <w:rsid w:val="00E36525"/>
    <w:rsid w:val="00E37308"/>
    <w:rsid w:val="00E376E4"/>
    <w:rsid w:val="00E400F4"/>
    <w:rsid w:val="00E4019C"/>
    <w:rsid w:val="00E40540"/>
    <w:rsid w:val="00E406C8"/>
    <w:rsid w:val="00E41F03"/>
    <w:rsid w:val="00E428B3"/>
    <w:rsid w:val="00E42C3A"/>
    <w:rsid w:val="00E434E7"/>
    <w:rsid w:val="00E43F0A"/>
    <w:rsid w:val="00E44263"/>
    <w:rsid w:val="00E44A89"/>
    <w:rsid w:val="00E45210"/>
    <w:rsid w:val="00E45706"/>
    <w:rsid w:val="00E45857"/>
    <w:rsid w:val="00E45FEE"/>
    <w:rsid w:val="00E46321"/>
    <w:rsid w:val="00E4677A"/>
    <w:rsid w:val="00E50576"/>
    <w:rsid w:val="00E50B5C"/>
    <w:rsid w:val="00E50BF4"/>
    <w:rsid w:val="00E50CD0"/>
    <w:rsid w:val="00E50EEC"/>
    <w:rsid w:val="00E5141A"/>
    <w:rsid w:val="00E51BE8"/>
    <w:rsid w:val="00E5250E"/>
    <w:rsid w:val="00E52C14"/>
    <w:rsid w:val="00E532B6"/>
    <w:rsid w:val="00E53ECE"/>
    <w:rsid w:val="00E5438A"/>
    <w:rsid w:val="00E5439C"/>
    <w:rsid w:val="00E5449E"/>
    <w:rsid w:val="00E55394"/>
    <w:rsid w:val="00E55500"/>
    <w:rsid w:val="00E56055"/>
    <w:rsid w:val="00E5618D"/>
    <w:rsid w:val="00E56B51"/>
    <w:rsid w:val="00E57155"/>
    <w:rsid w:val="00E60BF9"/>
    <w:rsid w:val="00E615EF"/>
    <w:rsid w:val="00E62338"/>
    <w:rsid w:val="00E623E8"/>
    <w:rsid w:val="00E627DE"/>
    <w:rsid w:val="00E63954"/>
    <w:rsid w:val="00E64FD9"/>
    <w:rsid w:val="00E65BF3"/>
    <w:rsid w:val="00E65C1A"/>
    <w:rsid w:val="00E66540"/>
    <w:rsid w:val="00E671B6"/>
    <w:rsid w:val="00E67390"/>
    <w:rsid w:val="00E67CAC"/>
    <w:rsid w:val="00E67F84"/>
    <w:rsid w:val="00E70618"/>
    <w:rsid w:val="00E70EEB"/>
    <w:rsid w:val="00E7119D"/>
    <w:rsid w:val="00E71C4C"/>
    <w:rsid w:val="00E71CB9"/>
    <w:rsid w:val="00E71FE8"/>
    <w:rsid w:val="00E73DDF"/>
    <w:rsid w:val="00E7417D"/>
    <w:rsid w:val="00E750E8"/>
    <w:rsid w:val="00E758C1"/>
    <w:rsid w:val="00E75D22"/>
    <w:rsid w:val="00E77EBD"/>
    <w:rsid w:val="00E80474"/>
    <w:rsid w:val="00E80637"/>
    <w:rsid w:val="00E80B50"/>
    <w:rsid w:val="00E81386"/>
    <w:rsid w:val="00E82A9B"/>
    <w:rsid w:val="00E83CEC"/>
    <w:rsid w:val="00E84214"/>
    <w:rsid w:val="00E8587B"/>
    <w:rsid w:val="00E86074"/>
    <w:rsid w:val="00E86314"/>
    <w:rsid w:val="00E86901"/>
    <w:rsid w:val="00E86BAD"/>
    <w:rsid w:val="00E87E29"/>
    <w:rsid w:val="00E90031"/>
    <w:rsid w:val="00E905F0"/>
    <w:rsid w:val="00E90618"/>
    <w:rsid w:val="00E90FC5"/>
    <w:rsid w:val="00E9102A"/>
    <w:rsid w:val="00E91CDF"/>
    <w:rsid w:val="00E9206B"/>
    <w:rsid w:val="00E926AF"/>
    <w:rsid w:val="00E93A77"/>
    <w:rsid w:val="00E94013"/>
    <w:rsid w:val="00E940CF"/>
    <w:rsid w:val="00E94819"/>
    <w:rsid w:val="00E9492A"/>
    <w:rsid w:val="00E95292"/>
    <w:rsid w:val="00E9588C"/>
    <w:rsid w:val="00E95F80"/>
    <w:rsid w:val="00E964FA"/>
    <w:rsid w:val="00E96888"/>
    <w:rsid w:val="00EA034B"/>
    <w:rsid w:val="00EA0506"/>
    <w:rsid w:val="00EA06AC"/>
    <w:rsid w:val="00EA0B44"/>
    <w:rsid w:val="00EA0C53"/>
    <w:rsid w:val="00EA0E9B"/>
    <w:rsid w:val="00EA183A"/>
    <w:rsid w:val="00EA1993"/>
    <w:rsid w:val="00EA2903"/>
    <w:rsid w:val="00EA2C19"/>
    <w:rsid w:val="00EA3971"/>
    <w:rsid w:val="00EA3B73"/>
    <w:rsid w:val="00EA435A"/>
    <w:rsid w:val="00EA4480"/>
    <w:rsid w:val="00EA456D"/>
    <w:rsid w:val="00EA4F81"/>
    <w:rsid w:val="00EA6A3E"/>
    <w:rsid w:val="00EA6A60"/>
    <w:rsid w:val="00EA6DB4"/>
    <w:rsid w:val="00EA6F89"/>
    <w:rsid w:val="00EA6FE0"/>
    <w:rsid w:val="00EA7867"/>
    <w:rsid w:val="00EB0567"/>
    <w:rsid w:val="00EB08AE"/>
    <w:rsid w:val="00EB0AA8"/>
    <w:rsid w:val="00EB1485"/>
    <w:rsid w:val="00EB19FD"/>
    <w:rsid w:val="00EB24DE"/>
    <w:rsid w:val="00EB287A"/>
    <w:rsid w:val="00EB2A8F"/>
    <w:rsid w:val="00EB2ACB"/>
    <w:rsid w:val="00EB3077"/>
    <w:rsid w:val="00EB3976"/>
    <w:rsid w:val="00EB55FB"/>
    <w:rsid w:val="00EB6387"/>
    <w:rsid w:val="00EB69AF"/>
    <w:rsid w:val="00EB6FF0"/>
    <w:rsid w:val="00EC1A19"/>
    <w:rsid w:val="00EC224B"/>
    <w:rsid w:val="00EC22B0"/>
    <w:rsid w:val="00EC2368"/>
    <w:rsid w:val="00EC26AE"/>
    <w:rsid w:val="00EC36DD"/>
    <w:rsid w:val="00EC3D46"/>
    <w:rsid w:val="00EC5921"/>
    <w:rsid w:val="00EC631A"/>
    <w:rsid w:val="00EC65F3"/>
    <w:rsid w:val="00EC67B9"/>
    <w:rsid w:val="00EC67F5"/>
    <w:rsid w:val="00EC6853"/>
    <w:rsid w:val="00EC6DF5"/>
    <w:rsid w:val="00EC6E98"/>
    <w:rsid w:val="00EC727E"/>
    <w:rsid w:val="00EC7675"/>
    <w:rsid w:val="00ED0088"/>
    <w:rsid w:val="00ED060D"/>
    <w:rsid w:val="00ED0B48"/>
    <w:rsid w:val="00ED0C38"/>
    <w:rsid w:val="00ED21B6"/>
    <w:rsid w:val="00ED27E7"/>
    <w:rsid w:val="00ED2BDA"/>
    <w:rsid w:val="00ED35CB"/>
    <w:rsid w:val="00ED3BB9"/>
    <w:rsid w:val="00ED4996"/>
    <w:rsid w:val="00ED4E99"/>
    <w:rsid w:val="00ED50C2"/>
    <w:rsid w:val="00ED672A"/>
    <w:rsid w:val="00ED68F8"/>
    <w:rsid w:val="00ED6A2E"/>
    <w:rsid w:val="00ED6EE2"/>
    <w:rsid w:val="00ED7290"/>
    <w:rsid w:val="00ED75E7"/>
    <w:rsid w:val="00EE0143"/>
    <w:rsid w:val="00EE01CF"/>
    <w:rsid w:val="00EE0458"/>
    <w:rsid w:val="00EE0846"/>
    <w:rsid w:val="00EE184B"/>
    <w:rsid w:val="00EE2235"/>
    <w:rsid w:val="00EE31D1"/>
    <w:rsid w:val="00EE394A"/>
    <w:rsid w:val="00EE39F0"/>
    <w:rsid w:val="00EE4F68"/>
    <w:rsid w:val="00EE544F"/>
    <w:rsid w:val="00EE5BE7"/>
    <w:rsid w:val="00EE5C94"/>
    <w:rsid w:val="00EE64AE"/>
    <w:rsid w:val="00EE7807"/>
    <w:rsid w:val="00EE78B3"/>
    <w:rsid w:val="00EF0FDE"/>
    <w:rsid w:val="00EF10D2"/>
    <w:rsid w:val="00EF164C"/>
    <w:rsid w:val="00EF1DDA"/>
    <w:rsid w:val="00EF249E"/>
    <w:rsid w:val="00EF2598"/>
    <w:rsid w:val="00EF2762"/>
    <w:rsid w:val="00EF2EC0"/>
    <w:rsid w:val="00EF3460"/>
    <w:rsid w:val="00EF3E69"/>
    <w:rsid w:val="00EF3F0A"/>
    <w:rsid w:val="00EF42CA"/>
    <w:rsid w:val="00EF5333"/>
    <w:rsid w:val="00EF54F7"/>
    <w:rsid w:val="00EF56B4"/>
    <w:rsid w:val="00EF62B5"/>
    <w:rsid w:val="00EF692E"/>
    <w:rsid w:val="00EF6DBA"/>
    <w:rsid w:val="00EF73BE"/>
    <w:rsid w:val="00EF7C92"/>
    <w:rsid w:val="00EF7C95"/>
    <w:rsid w:val="00EF7EF3"/>
    <w:rsid w:val="00F0076A"/>
    <w:rsid w:val="00F00A4B"/>
    <w:rsid w:val="00F00E13"/>
    <w:rsid w:val="00F01F7E"/>
    <w:rsid w:val="00F0267F"/>
    <w:rsid w:val="00F035B9"/>
    <w:rsid w:val="00F03980"/>
    <w:rsid w:val="00F03C0D"/>
    <w:rsid w:val="00F040F6"/>
    <w:rsid w:val="00F051B3"/>
    <w:rsid w:val="00F05680"/>
    <w:rsid w:val="00F057E0"/>
    <w:rsid w:val="00F06048"/>
    <w:rsid w:val="00F06756"/>
    <w:rsid w:val="00F07617"/>
    <w:rsid w:val="00F07744"/>
    <w:rsid w:val="00F10656"/>
    <w:rsid w:val="00F10C3B"/>
    <w:rsid w:val="00F113C0"/>
    <w:rsid w:val="00F114A1"/>
    <w:rsid w:val="00F1298F"/>
    <w:rsid w:val="00F138C9"/>
    <w:rsid w:val="00F14120"/>
    <w:rsid w:val="00F14B85"/>
    <w:rsid w:val="00F14FEE"/>
    <w:rsid w:val="00F155C3"/>
    <w:rsid w:val="00F15A97"/>
    <w:rsid w:val="00F15EBC"/>
    <w:rsid w:val="00F166B1"/>
    <w:rsid w:val="00F1694D"/>
    <w:rsid w:val="00F17044"/>
    <w:rsid w:val="00F174AD"/>
    <w:rsid w:val="00F17F90"/>
    <w:rsid w:val="00F20053"/>
    <w:rsid w:val="00F20CC3"/>
    <w:rsid w:val="00F20D15"/>
    <w:rsid w:val="00F2175B"/>
    <w:rsid w:val="00F21C19"/>
    <w:rsid w:val="00F21EF8"/>
    <w:rsid w:val="00F22712"/>
    <w:rsid w:val="00F22EDE"/>
    <w:rsid w:val="00F2327B"/>
    <w:rsid w:val="00F24961"/>
    <w:rsid w:val="00F24C32"/>
    <w:rsid w:val="00F250E9"/>
    <w:rsid w:val="00F26310"/>
    <w:rsid w:val="00F27982"/>
    <w:rsid w:val="00F301F6"/>
    <w:rsid w:val="00F311D8"/>
    <w:rsid w:val="00F31CDA"/>
    <w:rsid w:val="00F32FE4"/>
    <w:rsid w:val="00F33001"/>
    <w:rsid w:val="00F334BE"/>
    <w:rsid w:val="00F34423"/>
    <w:rsid w:val="00F349AD"/>
    <w:rsid w:val="00F34AE6"/>
    <w:rsid w:val="00F354C0"/>
    <w:rsid w:val="00F355A4"/>
    <w:rsid w:val="00F35787"/>
    <w:rsid w:val="00F35FA2"/>
    <w:rsid w:val="00F3653A"/>
    <w:rsid w:val="00F40C6B"/>
    <w:rsid w:val="00F41148"/>
    <w:rsid w:val="00F41187"/>
    <w:rsid w:val="00F4191D"/>
    <w:rsid w:val="00F41AA4"/>
    <w:rsid w:val="00F421CF"/>
    <w:rsid w:val="00F432F6"/>
    <w:rsid w:val="00F433C7"/>
    <w:rsid w:val="00F43699"/>
    <w:rsid w:val="00F43833"/>
    <w:rsid w:val="00F4462D"/>
    <w:rsid w:val="00F448A6"/>
    <w:rsid w:val="00F44B71"/>
    <w:rsid w:val="00F45232"/>
    <w:rsid w:val="00F45B10"/>
    <w:rsid w:val="00F45B2F"/>
    <w:rsid w:val="00F45BC4"/>
    <w:rsid w:val="00F4642A"/>
    <w:rsid w:val="00F46A73"/>
    <w:rsid w:val="00F4721A"/>
    <w:rsid w:val="00F502B3"/>
    <w:rsid w:val="00F50AB6"/>
    <w:rsid w:val="00F50E03"/>
    <w:rsid w:val="00F518E6"/>
    <w:rsid w:val="00F5217F"/>
    <w:rsid w:val="00F529AA"/>
    <w:rsid w:val="00F52B2E"/>
    <w:rsid w:val="00F52B3C"/>
    <w:rsid w:val="00F52C0A"/>
    <w:rsid w:val="00F52CE9"/>
    <w:rsid w:val="00F53C82"/>
    <w:rsid w:val="00F543C5"/>
    <w:rsid w:val="00F5520B"/>
    <w:rsid w:val="00F55AA0"/>
    <w:rsid w:val="00F55CBD"/>
    <w:rsid w:val="00F56080"/>
    <w:rsid w:val="00F5696F"/>
    <w:rsid w:val="00F56A69"/>
    <w:rsid w:val="00F56E50"/>
    <w:rsid w:val="00F60E71"/>
    <w:rsid w:val="00F6171A"/>
    <w:rsid w:val="00F61A3F"/>
    <w:rsid w:val="00F61AA8"/>
    <w:rsid w:val="00F61B81"/>
    <w:rsid w:val="00F620D0"/>
    <w:rsid w:val="00F62E20"/>
    <w:rsid w:val="00F6343B"/>
    <w:rsid w:val="00F6371C"/>
    <w:rsid w:val="00F63FEA"/>
    <w:rsid w:val="00F6535F"/>
    <w:rsid w:val="00F655E3"/>
    <w:rsid w:val="00F655FC"/>
    <w:rsid w:val="00F66ABB"/>
    <w:rsid w:val="00F66CAB"/>
    <w:rsid w:val="00F66D45"/>
    <w:rsid w:val="00F66FC5"/>
    <w:rsid w:val="00F6777B"/>
    <w:rsid w:val="00F67F68"/>
    <w:rsid w:val="00F710DA"/>
    <w:rsid w:val="00F7152C"/>
    <w:rsid w:val="00F71ED2"/>
    <w:rsid w:val="00F7206D"/>
    <w:rsid w:val="00F724DD"/>
    <w:rsid w:val="00F725C5"/>
    <w:rsid w:val="00F72A03"/>
    <w:rsid w:val="00F72AAF"/>
    <w:rsid w:val="00F7348A"/>
    <w:rsid w:val="00F73BF0"/>
    <w:rsid w:val="00F749A6"/>
    <w:rsid w:val="00F74BBF"/>
    <w:rsid w:val="00F75F75"/>
    <w:rsid w:val="00F76104"/>
    <w:rsid w:val="00F76783"/>
    <w:rsid w:val="00F7696A"/>
    <w:rsid w:val="00F7713D"/>
    <w:rsid w:val="00F77F9C"/>
    <w:rsid w:val="00F8004F"/>
    <w:rsid w:val="00F80070"/>
    <w:rsid w:val="00F80520"/>
    <w:rsid w:val="00F81E8D"/>
    <w:rsid w:val="00F8268B"/>
    <w:rsid w:val="00F829B3"/>
    <w:rsid w:val="00F8430E"/>
    <w:rsid w:val="00F84870"/>
    <w:rsid w:val="00F848B8"/>
    <w:rsid w:val="00F84AF5"/>
    <w:rsid w:val="00F85102"/>
    <w:rsid w:val="00F859BD"/>
    <w:rsid w:val="00F861A7"/>
    <w:rsid w:val="00F8646D"/>
    <w:rsid w:val="00F87253"/>
    <w:rsid w:val="00F874E0"/>
    <w:rsid w:val="00F87971"/>
    <w:rsid w:val="00F90E48"/>
    <w:rsid w:val="00F91CAC"/>
    <w:rsid w:val="00F9249A"/>
    <w:rsid w:val="00F925F5"/>
    <w:rsid w:val="00F92688"/>
    <w:rsid w:val="00F92ABA"/>
    <w:rsid w:val="00F92BC7"/>
    <w:rsid w:val="00F937B7"/>
    <w:rsid w:val="00F93865"/>
    <w:rsid w:val="00F94192"/>
    <w:rsid w:val="00F94375"/>
    <w:rsid w:val="00F947BE"/>
    <w:rsid w:val="00F954F8"/>
    <w:rsid w:val="00F95CDD"/>
    <w:rsid w:val="00F96B3C"/>
    <w:rsid w:val="00F96CE5"/>
    <w:rsid w:val="00F971EF"/>
    <w:rsid w:val="00F97C8D"/>
    <w:rsid w:val="00FA1329"/>
    <w:rsid w:val="00FA162F"/>
    <w:rsid w:val="00FA1828"/>
    <w:rsid w:val="00FA33F9"/>
    <w:rsid w:val="00FA3B0D"/>
    <w:rsid w:val="00FA4DAB"/>
    <w:rsid w:val="00FA591B"/>
    <w:rsid w:val="00FA5FC8"/>
    <w:rsid w:val="00FA6EEE"/>
    <w:rsid w:val="00FA6F57"/>
    <w:rsid w:val="00FA7699"/>
    <w:rsid w:val="00FB0D4E"/>
    <w:rsid w:val="00FB1164"/>
    <w:rsid w:val="00FB13A1"/>
    <w:rsid w:val="00FB1CBC"/>
    <w:rsid w:val="00FB2830"/>
    <w:rsid w:val="00FB306A"/>
    <w:rsid w:val="00FB3C12"/>
    <w:rsid w:val="00FB436B"/>
    <w:rsid w:val="00FB658C"/>
    <w:rsid w:val="00FB6827"/>
    <w:rsid w:val="00FB6AAC"/>
    <w:rsid w:val="00FB6E66"/>
    <w:rsid w:val="00FC0549"/>
    <w:rsid w:val="00FC05C1"/>
    <w:rsid w:val="00FC15A0"/>
    <w:rsid w:val="00FC1C00"/>
    <w:rsid w:val="00FC2E37"/>
    <w:rsid w:val="00FC308A"/>
    <w:rsid w:val="00FC40DE"/>
    <w:rsid w:val="00FC4645"/>
    <w:rsid w:val="00FC51A8"/>
    <w:rsid w:val="00FC52F3"/>
    <w:rsid w:val="00FC5731"/>
    <w:rsid w:val="00FC598D"/>
    <w:rsid w:val="00FC669D"/>
    <w:rsid w:val="00FC688E"/>
    <w:rsid w:val="00FC6A79"/>
    <w:rsid w:val="00FC6B97"/>
    <w:rsid w:val="00FC7100"/>
    <w:rsid w:val="00FC7347"/>
    <w:rsid w:val="00FD0D33"/>
    <w:rsid w:val="00FD100A"/>
    <w:rsid w:val="00FD100D"/>
    <w:rsid w:val="00FD14CE"/>
    <w:rsid w:val="00FD17E0"/>
    <w:rsid w:val="00FD1D01"/>
    <w:rsid w:val="00FD31DF"/>
    <w:rsid w:val="00FD32DE"/>
    <w:rsid w:val="00FD3960"/>
    <w:rsid w:val="00FD411C"/>
    <w:rsid w:val="00FD51A7"/>
    <w:rsid w:val="00FD5435"/>
    <w:rsid w:val="00FD596B"/>
    <w:rsid w:val="00FD5F47"/>
    <w:rsid w:val="00FD6E83"/>
    <w:rsid w:val="00FD7347"/>
    <w:rsid w:val="00FD7D8B"/>
    <w:rsid w:val="00FE0A61"/>
    <w:rsid w:val="00FE0AE8"/>
    <w:rsid w:val="00FE1740"/>
    <w:rsid w:val="00FE24EE"/>
    <w:rsid w:val="00FE3F1A"/>
    <w:rsid w:val="00FE3F22"/>
    <w:rsid w:val="00FE3FC6"/>
    <w:rsid w:val="00FE4819"/>
    <w:rsid w:val="00FE5198"/>
    <w:rsid w:val="00FE5420"/>
    <w:rsid w:val="00FE565C"/>
    <w:rsid w:val="00FE6C1F"/>
    <w:rsid w:val="00FE6E3A"/>
    <w:rsid w:val="00FE7B0C"/>
    <w:rsid w:val="00FF0744"/>
    <w:rsid w:val="00FF07BF"/>
    <w:rsid w:val="00FF1D6D"/>
    <w:rsid w:val="00FF25C9"/>
    <w:rsid w:val="00FF2783"/>
    <w:rsid w:val="00FF2E01"/>
    <w:rsid w:val="00FF2E95"/>
    <w:rsid w:val="00FF3043"/>
    <w:rsid w:val="00FF37BB"/>
    <w:rsid w:val="00FF3D33"/>
    <w:rsid w:val="00FF4831"/>
    <w:rsid w:val="00FF4D7C"/>
    <w:rsid w:val="00FF54A8"/>
    <w:rsid w:val="00FF5DB0"/>
    <w:rsid w:val="00FF6421"/>
    <w:rsid w:val="00FF65BE"/>
    <w:rsid w:val="00FF6DE1"/>
    <w:rsid w:val="00FF7FD1"/>
    <w:rsid w:val="01135A02"/>
    <w:rsid w:val="0120DEBF"/>
    <w:rsid w:val="012D9602"/>
    <w:rsid w:val="01344026"/>
    <w:rsid w:val="01578B9D"/>
    <w:rsid w:val="016BC98D"/>
    <w:rsid w:val="016CC6C8"/>
    <w:rsid w:val="01787FA9"/>
    <w:rsid w:val="017E534C"/>
    <w:rsid w:val="018A7E05"/>
    <w:rsid w:val="01A74528"/>
    <w:rsid w:val="01E7579D"/>
    <w:rsid w:val="01EA1A42"/>
    <w:rsid w:val="01EF0A4A"/>
    <w:rsid w:val="020F64B9"/>
    <w:rsid w:val="023C7014"/>
    <w:rsid w:val="02434EF4"/>
    <w:rsid w:val="02506364"/>
    <w:rsid w:val="0251CA49"/>
    <w:rsid w:val="0257B45A"/>
    <w:rsid w:val="029D65ED"/>
    <w:rsid w:val="02A83A39"/>
    <w:rsid w:val="02ABDCB6"/>
    <w:rsid w:val="02AE9E42"/>
    <w:rsid w:val="02C5ACE7"/>
    <w:rsid w:val="03503E47"/>
    <w:rsid w:val="0354ACD6"/>
    <w:rsid w:val="03720E7F"/>
    <w:rsid w:val="037482BA"/>
    <w:rsid w:val="037DBB4F"/>
    <w:rsid w:val="0393CBB3"/>
    <w:rsid w:val="03A52D3F"/>
    <w:rsid w:val="03A94C35"/>
    <w:rsid w:val="03AF46E9"/>
    <w:rsid w:val="03B35619"/>
    <w:rsid w:val="03B8FF75"/>
    <w:rsid w:val="03C31DA3"/>
    <w:rsid w:val="03C3886D"/>
    <w:rsid w:val="03D8DE5F"/>
    <w:rsid w:val="03F21E7D"/>
    <w:rsid w:val="03FD962F"/>
    <w:rsid w:val="0415169E"/>
    <w:rsid w:val="041CD087"/>
    <w:rsid w:val="0435767B"/>
    <w:rsid w:val="04359E1D"/>
    <w:rsid w:val="0438403C"/>
    <w:rsid w:val="043FCEDD"/>
    <w:rsid w:val="045F2010"/>
    <w:rsid w:val="0479A0FF"/>
    <w:rsid w:val="04BE0B98"/>
    <w:rsid w:val="04C81FB6"/>
    <w:rsid w:val="04D72AC4"/>
    <w:rsid w:val="04DB1F2D"/>
    <w:rsid w:val="04EC921E"/>
    <w:rsid w:val="04F565EF"/>
    <w:rsid w:val="04FAC915"/>
    <w:rsid w:val="050F711E"/>
    <w:rsid w:val="0530AE08"/>
    <w:rsid w:val="053A5246"/>
    <w:rsid w:val="053C6C29"/>
    <w:rsid w:val="05795496"/>
    <w:rsid w:val="05BE81CA"/>
    <w:rsid w:val="05C10864"/>
    <w:rsid w:val="05CE0A1B"/>
    <w:rsid w:val="05CEC3EF"/>
    <w:rsid w:val="05DB430A"/>
    <w:rsid w:val="05EE1B80"/>
    <w:rsid w:val="062470FB"/>
    <w:rsid w:val="062CF4FE"/>
    <w:rsid w:val="064C706C"/>
    <w:rsid w:val="06634D98"/>
    <w:rsid w:val="0671E155"/>
    <w:rsid w:val="069923D6"/>
    <w:rsid w:val="06B55C11"/>
    <w:rsid w:val="06DF919D"/>
    <w:rsid w:val="06EBAC18"/>
    <w:rsid w:val="06F3D47C"/>
    <w:rsid w:val="0718A555"/>
    <w:rsid w:val="07584BF8"/>
    <w:rsid w:val="0759C1C1"/>
    <w:rsid w:val="0759D1D4"/>
    <w:rsid w:val="0766AAED"/>
    <w:rsid w:val="07690B66"/>
    <w:rsid w:val="076E1C23"/>
    <w:rsid w:val="076E3946"/>
    <w:rsid w:val="079C28C4"/>
    <w:rsid w:val="07AD0B90"/>
    <w:rsid w:val="081586EC"/>
    <w:rsid w:val="082CF3F3"/>
    <w:rsid w:val="083F135F"/>
    <w:rsid w:val="08450168"/>
    <w:rsid w:val="08512C72"/>
    <w:rsid w:val="086018A0"/>
    <w:rsid w:val="0862CF6F"/>
    <w:rsid w:val="0868D935"/>
    <w:rsid w:val="08693496"/>
    <w:rsid w:val="087B61FE"/>
    <w:rsid w:val="0881FC2C"/>
    <w:rsid w:val="08B8817B"/>
    <w:rsid w:val="08FC6769"/>
    <w:rsid w:val="090B9F4C"/>
    <w:rsid w:val="092C434B"/>
    <w:rsid w:val="095160D6"/>
    <w:rsid w:val="095208E1"/>
    <w:rsid w:val="095442A4"/>
    <w:rsid w:val="09616FF7"/>
    <w:rsid w:val="098CFE44"/>
    <w:rsid w:val="09A0B339"/>
    <w:rsid w:val="09A98217"/>
    <w:rsid w:val="09F58ED7"/>
    <w:rsid w:val="09F92818"/>
    <w:rsid w:val="0A23E6D7"/>
    <w:rsid w:val="0A31C338"/>
    <w:rsid w:val="0A570378"/>
    <w:rsid w:val="0A7BDC58"/>
    <w:rsid w:val="0A7CFA0C"/>
    <w:rsid w:val="0A803362"/>
    <w:rsid w:val="0A8614EB"/>
    <w:rsid w:val="0A8F2008"/>
    <w:rsid w:val="0AA2DB68"/>
    <w:rsid w:val="0AB01EAC"/>
    <w:rsid w:val="0AB28430"/>
    <w:rsid w:val="0AB651FA"/>
    <w:rsid w:val="0AC72F42"/>
    <w:rsid w:val="0ACB5B38"/>
    <w:rsid w:val="0ADE6A1E"/>
    <w:rsid w:val="0ADFF8FD"/>
    <w:rsid w:val="0AF04FA2"/>
    <w:rsid w:val="0AFE3116"/>
    <w:rsid w:val="0B013D0E"/>
    <w:rsid w:val="0B1D6342"/>
    <w:rsid w:val="0B21ECF6"/>
    <w:rsid w:val="0B6C94F9"/>
    <w:rsid w:val="0B7F3D18"/>
    <w:rsid w:val="0B82AD5D"/>
    <w:rsid w:val="0BBA0415"/>
    <w:rsid w:val="0BC523A4"/>
    <w:rsid w:val="0BFE3C42"/>
    <w:rsid w:val="0C0A7841"/>
    <w:rsid w:val="0C0BCCDB"/>
    <w:rsid w:val="0C1C0D38"/>
    <w:rsid w:val="0C28EF1A"/>
    <w:rsid w:val="0C2B51F8"/>
    <w:rsid w:val="0C40870B"/>
    <w:rsid w:val="0C48CE4C"/>
    <w:rsid w:val="0C52225B"/>
    <w:rsid w:val="0C581752"/>
    <w:rsid w:val="0C5B20C2"/>
    <w:rsid w:val="0C64ED59"/>
    <w:rsid w:val="0C6ECD55"/>
    <w:rsid w:val="0C76A9B4"/>
    <w:rsid w:val="0C961376"/>
    <w:rsid w:val="0CA23C30"/>
    <w:rsid w:val="0CDBA527"/>
    <w:rsid w:val="0CE122D9"/>
    <w:rsid w:val="0D020F9D"/>
    <w:rsid w:val="0D15F932"/>
    <w:rsid w:val="0D249D95"/>
    <w:rsid w:val="0D2A0A44"/>
    <w:rsid w:val="0D49E74C"/>
    <w:rsid w:val="0D556349"/>
    <w:rsid w:val="0D778CAF"/>
    <w:rsid w:val="0D80EAE6"/>
    <w:rsid w:val="0D9531DB"/>
    <w:rsid w:val="0DB5062E"/>
    <w:rsid w:val="0DE4078B"/>
    <w:rsid w:val="0DFB4C45"/>
    <w:rsid w:val="0E0D13EA"/>
    <w:rsid w:val="0E25AFDD"/>
    <w:rsid w:val="0E27431B"/>
    <w:rsid w:val="0E370D4E"/>
    <w:rsid w:val="0E43C106"/>
    <w:rsid w:val="0E5C5A75"/>
    <w:rsid w:val="0E7F2716"/>
    <w:rsid w:val="0E9C4835"/>
    <w:rsid w:val="0EA435BB"/>
    <w:rsid w:val="0EB4F6F9"/>
    <w:rsid w:val="0EB6DC53"/>
    <w:rsid w:val="0EBDCC10"/>
    <w:rsid w:val="0EC1D4EB"/>
    <w:rsid w:val="0EC2E469"/>
    <w:rsid w:val="0EC5DAA5"/>
    <w:rsid w:val="0ECE2AC0"/>
    <w:rsid w:val="0ED844A9"/>
    <w:rsid w:val="0EE53B71"/>
    <w:rsid w:val="0EE7A7DE"/>
    <w:rsid w:val="0F39E1B5"/>
    <w:rsid w:val="0F4134F6"/>
    <w:rsid w:val="0F572AE8"/>
    <w:rsid w:val="0F61BA4A"/>
    <w:rsid w:val="0F6808B5"/>
    <w:rsid w:val="0FAFB18B"/>
    <w:rsid w:val="0FCC5D27"/>
    <w:rsid w:val="0FD8D263"/>
    <w:rsid w:val="0FF434D3"/>
    <w:rsid w:val="101E2C6F"/>
    <w:rsid w:val="102416F1"/>
    <w:rsid w:val="103CC0DE"/>
    <w:rsid w:val="104B54DD"/>
    <w:rsid w:val="107BE095"/>
    <w:rsid w:val="10B12D00"/>
    <w:rsid w:val="10C3D3EA"/>
    <w:rsid w:val="10C5FEF9"/>
    <w:rsid w:val="10D05ECC"/>
    <w:rsid w:val="10E51775"/>
    <w:rsid w:val="10EF1E0E"/>
    <w:rsid w:val="10F6C401"/>
    <w:rsid w:val="1102CAE5"/>
    <w:rsid w:val="110C704A"/>
    <w:rsid w:val="1118AEC2"/>
    <w:rsid w:val="111AE01C"/>
    <w:rsid w:val="112E32E3"/>
    <w:rsid w:val="116A3823"/>
    <w:rsid w:val="1179BB22"/>
    <w:rsid w:val="11A8E8CB"/>
    <w:rsid w:val="11E30FCC"/>
    <w:rsid w:val="11E89E44"/>
    <w:rsid w:val="11FDEBA1"/>
    <w:rsid w:val="1221D3A4"/>
    <w:rsid w:val="1226400B"/>
    <w:rsid w:val="1232C6AA"/>
    <w:rsid w:val="1249C690"/>
    <w:rsid w:val="126A8B56"/>
    <w:rsid w:val="12710EA5"/>
    <w:rsid w:val="1282AE84"/>
    <w:rsid w:val="129EB410"/>
    <w:rsid w:val="12A18881"/>
    <w:rsid w:val="12A4EC0A"/>
    <w:rsid w:val="12BB3091"/>
    <w:rsid w:val="12C07A88"/>
    <w:rsid w:val="12DD920A"/>
    <w:rsid w:val="12F780EE"/>
    <w:rsid w:val="12F8ED0F"/>
    <w:rsid w:val="131F133D"/>
    <w:rsid w:val="132A4393"/>
    <w:rsid w:val="13377679"/>
    <w:rsid w:val="13392182"/>
    <w:rsid w:val="134E1FDD"/>
    <w:rsid w:val="13506DD2"/>
    <w:rsid w:val="13594AE4"/>
    <w:rsid w:val="135BB7B3"/>
    <w:rsid w:val="139B7D52"/>
    <w:rsid w:val="13AA0DFC"/>
    <w:rsid w:val="13B2BD5F"/>
    <w:rsid w:val="13D3C995"/>
    <w:rsid w:val="13E9B161"/>
    <w:rsid w:val="140D88DA"/>
    <w:rsid w:val="14263365"/>
    <w:rsid w:val="1436D0F3"/>
    <w:rsid w:val="14404E12"/>
    <w:rsid w:val="144959BA"/>
    <w:rsid w:val="1461D68C"/>
    <w:rsid w:val="1468DF71"/>
    <w:rsid w:val="14740A0B"/>
    <w:rsid w:val="1476A758"/>
    <w:rsid w:val="148799C2"/>
    <w:rsid w:val="149BFB53"/>
    <w:rsid w:val="14B91B45"/>
    <w:rsid w:val="14BEE7DB"/>
    <w:rsid w:val="14C01E12"/>
    <w:rsid w:val="14D725FE"/>
    <w:rsid w:val="14E0898D"/>
    <w:rsid w:val="14F924F3"/>
    <w:rsid w:val="15158B76"/>
    <w:rsid w:val="151708E0"/>
    <w:rsid w:val="1538E421"/>
    <w:rsid w:val="1543CA51"/>
    <w:rsid w:val="154EE48C"/>
    <w:rsid w:val="1569B3A9"/>
    <w:rsid w:val="15780557"/>
    <w:rsid w:val="157C2181"/>
    <w:rsid w:val="1585B2AD"/>
    <w:rsid w:val="15B4E90F"/>
    <w:rsid w:val="15B981D4"/>
    <w:rsid w:val="15C07783"/>
    <w:rsid w:val="15C41336"/>
    <w:rsid w:val="15CA3524"/>
    <w:rsid w:val="15D0DC3A"/>
    <w:rsid w:val="15D527C8"/>
    <w:rsid w:val="15D5F975"/>
    <w:rsid w:val="15EB8775"/>
    <w:rsid w:val="15F904A1"/>
    <w:rsid w:val="15FF8307"/>
    <w:rsid w:val="160A4CE0"/>
    <w:rsid w:val="16150A13"/>
    <w:rsid w:val="161D60AB"/>
    <w:rsid w:val="1642B0BB"/>
    <w:rsid w:val="16768BCF"/>
    <w:rsid w:val="1680137C"/>
    <w:rsid w:val="16822205"/>
    <w:rsid w:val="16A7E1B5"/>
    <w:rsid w:val="16B2F0F3"/>
    <w:rsid w:val="16D02D53"/>
    <w:rsid w:val="16D15CC4"/>
    <w:rsid w:val="16EEB207"/>
    <w:rsid w:val="17149A17"/>
    <w:rsid w:val="173157A8"/>
    <w:rsid w:val="173AD006"/>
    <w:rsid w:val="17453523"/>
    <w:rsid w:val="17823D93"/>
    <w:rsid w:val="17AA25BF"/>
    <w:rsid w:val="17C68119"/>
    <w:rsid w:val="17F1F992"/>
    <w:rsid w:val="1800F8AE"/>
    <w:rsid w:val="180DA7D4"/>
    <w:rsid w:val="182882C9"/>
    <w:rsid w:val="185E89A8"/>
    <w:rsid w:val="1863AE7C"/>
    <w:rsid w:val="18847A6B"/>
    <w:rsid w:val="18918423"/>
    <w:rsid w:val="189AFF28"/>
    <w:rsid w:val="18B59AA0"/>
    <w:rsid w:val="18B8461A"/>
    <w:rsid w:val="18C809C1"/>
    <w:rsid w:val="191614C7"/>
    <w:rsid w:val="19170B00"/>
    <w:rsid w:val="1930A563"/>
    <w:rsid w:val="1936ED6E"/>
    <w:rsid w:val="1937ADA9"/>
    <w:rsid w:val="194000FD"/>
    <w:rsid w:val="194016B6"/>
    <w:rsid w:val="19413800"/>
    <w:rsid w:val="194E70D9"/>
    <w:rsid w:val="1954336E"/>
    <w:rsid w:val="1954DD31"/>
    <w:rsid w:val="195B132F"/>
    <w:rsid w:val="195DC4AA"/>
    <w:rsid w:val="19679EB6"/>
    <w:rsid w:val="197A31B3"/>
    <w:rsid w:val="199D57B5"/>
    <w:rsid w:val="19A54EE8"/>
    <w:rsid w:val="19A58766"/>
    <w:rsid w:val="19B3EA5E"/>
    <w:rsid w:val="19B45B35"/>
    <w:rsid w:val="19B4BC01"/>
    <w:rsid w:val="19B84745"/>
    <w:rsid w:val="19DA59CA"/>
    <w:rsid w:val="19F7D395"/>
    <w:rsid w:val="1A03DF84"/>
    <w:rsid w:val="1A2F4FFF"/>
    <w:rsid w:val="1A54167B"/>
    <w:rsid w:val="1A6AD7DD"/>
    <w:rsid w:val="1A7E1D8E"/>
    <w:rsid w:val="1A8038F2"/>
    <w:rsid w:val="1A87B6CF"/>
    <w:rsid w:val="1A8E3F10"/>
    <w:rsid w:val="1AA731B9"/>
    <w:rsid w:val="1AC47714"/>
    <w:rsid w:val="1ACC75C4"/>
    <w:rsid w:val="1AD2FF6B"/>
    <w:rsid w:val="1AE478BD"/>
    <w:rsid w:val="1AE8F7D9"/>
    <w:rsid w:val="1AFCCB11"/>
    <w:rsid w:val="1B02FC99"/>
    <w:rsid w:val="1B095B1F"/>
    <w:rsid w:val="1B10798C"/>
    <w:rsid w:val="1B1F0F99"/>
    <w:rsid w:val="1B305289"/>
    <w:rsid w:val="1B3782F2"/>
    <w:rsid w:val="1B4448F3"/>
    <w:rsid w:val="1B7CBFBE"/>
    <w:rsid w:val="1B82B8C3"/>
    <w:rsid w:val="1B9F22D4"/>
    <w:rsid w:val="1BAC4B33"/>
    <w:rsid w:val="1BB8612A"/>
    <w:rsid w:val="1BC6E033"/>
    <w:rsid w:val="1BE85018"/>
    <w:rsid w:val="1C09D887"/>
    <w:rsid w:val="1C1EAAD7"/>
    <w:rsid w:val="1C289008"/>
    <w:rsid w:val="1C58E603"/>
    <w:rsid w:val="1C5AC098"/>
    <w:rsid w:val="1C5AC8F9"/>
    <w:rsid w:val="1C5FA60E"/>
    <w:rsid w:val="1C66DECA"/>
    <w:rsid w:val="1C790851"/>
    <w:rsid w:val="1C7AB4B2"/>
    <w:rsid w:val="1CC0BF4C"/>
    <w:rsid w:val="1CCE9F53"/>
    <w:rsid w:val="1D0560C7"/>
    <w:rsid w:val="1D1AEBA8"/>
    <w:rsid w:val="1D1C66D3"/>
    <w:rsid w:val="1D29D2BB"/>
    <w:rsid w:val="1D5063AA"/>
    <w:rsid w:val="1D638FBE"/>
    <w:rsid w:val="1D703697"/>
    <w:rsid w:val="1D73E72D"/>
    <w:rsid w:val="1D924D94"/>
    <w:rsid w:val="1D9D12D3"/>
    <w:rsid w:val="1D9EFC36"/>
    <w:rsid w:val="1DCAABC4"/>
    <w:rsid w:val="1DD753BC"/>
    <w:rsid w:val="1DED7736"/>
    <w:rsid w:val="1DF599A7"/>
    <w:rsid w:val="1DF6A884"/>
    <w:rsid w:val="1DFB7AAB"/>
    <w:rsid w:val="1E05D123"/>
    <w:rsid w:val="1E0CFBC0"/>
    <w:rsid w:val="1E19E4D7"/>
    <w:rsid w:val="1E321269"/>
    <w:rsid w:val="1E4BFE62"/>
    <w:rsid w:val="1E526EC7"/>
    <w:rsid w:val="1E71C31C"/>
    <w:rsid w:val="1E73CB3E"/>
    <w:rsid w:val="1E790C6B"/>
    <w:rsid w:val="1E997E08"/>
    <w:rsid w:val="1EA5592E"/>
    <w:rsid w:val="1ED1F5F9"/>
    <w:rsid w:val="1EE2D992"/>
    <w:rsid w:val="1EE38D85"/>
    <w:rsid w:val="1EF13DE4"/>
    <w:rsid w:val="1EF6CBC2"/>
    <w:rsid w:val="1F008D65"/>
    <w:rsid w:val="1F12C8DA"/>
    <w:rsid w:val="1F15D202"/>
    <w:rsid w:val="1F185C12"/>
    <w:rsid w:val="1F41DA46"/>
    <w:rsid w:val="1F58329A"/>
    <w:rsid w:val="1F91AE09"/>
    <w:rsid w:val="1F95722F"/>
    <w:rsid w:val="1F996D6B"/>
    <w:rsid w:val="1F9FE6E7"/>
    <w:rsid w:val="1FA70E10"/>
    <w:rsid w:val="1FA9FB12"/>
    <w:rsid w:val="1FB8DDA2"/>
    <w:rsid w:val="1FD1F2EC"/>
    <w:rsid w:val="1FE9026F"/>
    <w:rsid w:val="1FEED36E"/>
    <w:rsid w:val="201A8FF8"/>
    <w:rsid w:val="2022A0E5"/>
    <w:rsid w:val="20234A16"/>
    <w:rsid w:val="202E9F4B"/>
    <w:rsid w:val="2035B676"/>
    <w:rsid w:val="2038873B"/>
    <w:rsid w:val="2043A360"/>
    <w:rsid w:val="205D64CA"/>
    <w:rsid w:val="20627240"/>
    <w:rsid w:val="20656509"/>
    <w:rsid w:val="2081EDE0"/>
    <w:rsid w:val="20879EFC"/>
    <w:rsid w:val="2089756B"/>
    <w:rsid w:val="20958A8D"/>
    <w:rsid w:val="20974784"/>
    <w:rsid w:val="20CBA60F"/>
    <w:rsid w:val="20D51922"/>
    <w:rsid w:val="20D69CF8"/>
    <w:rsid w:val="20D7F71B"/>
    <w:rsid w:val="2133E0C0"/>
    <w:rsid w:val="21392810"/>
    <w:rsid w:val="2145E038"/>
    <w:rsid w:val="2160890F"/>
    <w:rsid w:val="216D5D1A"/>
    <w:rsid w:val="217B61EF"/>
    <w:rsid w:val="219862C5"/>
    <w:rsid w:val="21B35A9D"/>
    <w:rsid w:val="21DBEBDE"/>
    <w:rsid w:val="2201356A"/>
    <w:rsid w:val="2201828E"/>
    <w:rsid w:val="22082E51"/>
    <w:rsid w:val="225944FC"/>
    <w:rsid w:val="22799DB8"/>
    <w:rsid w:val="229A3D8D"/>
    <w:rsid w:val="22BACFE3"/>
    <w:rsid w:val="22D276F7"/>
    <w:rsid w:val="22DD3806"/>
    <w:rsid w:val="22E718FC"/>
    <w:rsid w:val="22EA36BD"/>
    <w:rsid w:val="22EE39C7"/>
    <w:rsid w:val="230425AD"/>
    <w:rsid w:val="2320B1A6"/>
    <w:rsid w:val="23232A76"/>
    <w:rsid w:val="2324B2FE"/>
    <w:rsid w:val="232C279F"/>
    <w:rsid w:val="2336E07E"/>
    <w:rsid w:val="23423311"/>
    <w:rsid w:val="234BCEED"/>
    <w:rsid w:val="234FC6F9"/>
    <w:rsid w:val="235A8AE1"/>
    <w:rsid w:val="235CF1AC"/>
    <w:rsid w:val="2366D563"/>
    <w:rsid w:val="2399F0D4"/>
    <w:rsid w:val="239B5CB0"/>
    <w:rsid w:val="23C71C60"/>
    <w:rsid w:val="23CF3A22"/>
    <w:rsid w:val="23D47A37"/>
    <w:rsid w:val="24023E6F"/>
    <w:rsid w:val="2408DBD7"/>
    <w:rsid w:val="240E3DBA"/>
    <w:rsid w:val="242B6587"/>
    <w:rsid w:val="243A7C86"/>
    <w:rsid w:val="24475D69"/>
    <w:rsid w:val="245E1217"/>
    <w:rsid w:val="247527CE"/>
    <w:rsid w:val="2493B09B"/>
    <w:rsid w:val="249D7A97"/>
    <w:rsid w:val="24ADA7FF"/>
    <w:rsid w:val="24D1072F"/>
    <w:rsid w:val="252C2B0E"/>
    <w:rsid w:val="252E0AE3"/>
    <w:rsid w:val="2546051A"/>
    <w:rsid w:val="2587C6BD"/>
    <w:rsid w:val="2590E5BE"/>
    <w:rsid w:val="2598642F"/>
    <w:rsid w:val="25B5617C"/>
    <w:rsid w:val="25E5F950"/>
    <w:rsid w:val="25F4B59D"/>
    <w:rsid w:val="25F63808"/>
    <w:rsid w:val="25F94A6C"/>
    <w:rsid w:val="260CDEB6"/>
    <w:rsid w:val="261A9F1A"/>
    <w:rsid w:val="262F4039"/>
    <w:rsid w:val="2631C119"/>
    <w:rsid w:val="264C090F"/>
    <w:rsid w:val="2652B470"/>
    <w:rsid w:val="2672BF1F"/>
    <w:rsid w:val="26A46C94"/>
    <w:rsid w:val="26ADB0B1"/>
    <w:rsid w:val="26C452F1"/>
    <w:rsid w:val="26C546D3"/>
    <w:rsid w:val="26C584C2"/>
    <w:rsid w:val="26CA04A2"/>
    <w:rsid w:val="26EEFDDA"/>
    <w:rsid w:val="26FFFCC4"/>
    <w:rsid w:val="27015CF0"/>
    <w:rsid w:val="271533AA"/>
    <w:rsid w:val="2726A244"/>
    <w:rsid w:val="2733B43D"/>
    <w:rsid w:val="273F5DE8"/>
    <w:rsid w:val="2765CD8F"/>
    <w:rsid w:val="2770D138"/>
    <w:rsid w:val="2781D9DB"/>
    <w:rsid w:val="27938AA7"/>
    <w:rsid w:val="279E1318"/>
    <w:rsid w:val="279FD861"/>
    <w:rsid w:val="27A34BAB"/>
    <w:rsid w:val="27CCDCF4"/>
    <w:rsid w:val="27DB4E19"/>
    <w:rsid w:val="27E4E3FE"/>
    <w:rsid w:val="27FECC6F"/>
    <w:rsid w:val="28138D33"/>
    <w:rsid w:val="281B6064"/>
    <w:rsid w:val="28307F29"/>
    <w:rsid w:val="283308E9"/>
    <w:rsid w:val="284A5DBF"/>
    <w:rsid w:val="28602677"/>
    <w:rsid w:val="286B587E"/>
    <w:rsid w:val="2873777A"/>
    <w:rsid w:val="287E4378"/>
    <w:rsid w:val="28859362"/>
    <w:rsid w:val="289D17D5"/>
    <w:rsid w:val="28A8772C"/>
    <w:rsid w:val="28B57318"/>
    <w:rsid w:val="28BBB690"/>
    <w:rsid w:val="28C7C5AD"/>
    <w:rsid w:val="28C8C506"/>
    <w:rsid w:val="28D59CD1"/>
    <w:rsid w:val="28DDDC85"/>
    <w:rsid w:val="28EF0A8E"/>
    <w:rsid w:val="2902B462"/>
    <w:rsid w:val="2906325E"/>
    <w:rsid w:val="290DEDA9"/>
    <w:rsid w:val="29224AEA"/>
    <w:rsid w:val="294455EA"/>
    <w:rsid w:val="29498B23"/>
    <w:rsid w:val="2974148D"/>
    <w:rsid w:val="298673D4"/>
    <w:rsid w:val="29982A39"/>
    <w:rsid w:val="29D2A061"/>
    <w:rsid w:val="29F20F1F"/>
    <w:rsid w:val="29F48C46"/>
    <w:rsid w:val="2A07A65D"/>
    <w:rsid w:val="2A2163C3"/>
    <w:rsid w:val="2A57E070"/>
    <w:rsid w:val="2A7A20C7"/>
    <w:rsid w:val="2AAAB28B"/>
    <w:rsid w:val="2AB30E51"/>
    <w:rsid w:val="2AB689F4"/>
    <w:rsid w:val="2AD09B93"/>
    <w:rsid w:val="2AF778F7"/>
    <w:rsid w:val="2B01CA49"/>
    <w:rsid w:val="2B12EEDB"/>
    <w:rsid w:val="2B2C7440"/>
    <w:rsid w:val="2B3D6F53"/>
    <w:rsid w:val="2B7772B7"/>
    <w:rsid w:val="2B7B8E9E"/>
    <w:rsid w:val="2B8505A8"/>
    <w:rsid w:val="2B8EA9C8"/>
    <w:rsid w:val="2BDDFD3C"/>
    <w:rsid w:val="2BE10B4E"/>
    <w:rsid w:val="2BE74187"/>
    <w:rsid w:val="2BEB221E"/>
    <w:rsid w:val="2C09EBD4"/>
    <w:rsid w:val="2C153C02"/>
    <w:rsid w:val="2C204BAF"/>
    <w:rsid w:val="2C391A62"/>
    <w:rsid w:val="2C42651F"/>
    <w:rsid w:val="2C535504"/>
    <w:rsid w:val="2C7E9A8C"/>
    <w:rsid w:val="2C92883A"/>
    <w:rsid w:val="2C9801B0"/>
    <w:rsid w:val="2C9C8212"/>
    <w:rsid w:val="2C9D5960"/>
    <w:rsid w:val="2CA08AB7"/>
    <w:rsid w:val="2CA096AD"/>
    <w:rsid w:val="2CAC9E80"/>
    <w:rsid w:val="2CD643DE"/>
    <w:rsid w:val="2D034C9A"/>
    <w:rsid w:val="2D08AE29"/>
    <w:rsid w:val="2D28E891"/>
    <w:rsid w:val="2D36D685"/>
    <w:rsid w:val="2D46B48C"/>
    <w:rsid w:val="2D5E3F5E"/>
    <w:rsid w:val="2D66E43A"/>
    <w:rsid w:val="2D6B8210"/>
    <w:rsid w:val="2D702953"/>
    <w:rsid w:val="2D733DBC"/>
    <w:rsid w:val="2D8975B1"/>
    <w:rsid w:val="2D8BFB7D"/>
    <w:rsid w:val="2DA7721A"/>
    <w:rsid w:val="2DA94285"/>
    <w:rsid w:val="2DB9EB73"/>
    <w:rsid w:val="2DE9B36A"/>
    <w:rsid w:val="2DF1EAC7"/>
    <w:rsid w:val="2E315CA8"/>
    <w:rsid w:val="2E43FA67"/>
    <w:rsid w:val="2E4A8F9D"/>
    <w:rsid w:val="2E4EDF1E"/>
    <w:rsid w:val="2E65879B"/>
    <w:rsid w:val="2E793440"/>
    <w:rsid w:val="2E7BBE82"/>
    <w:rsid w:val="2E8B03F4"/>
    <w:rsid w:val="2E9194F2"/>
    <w:rsid w:val="2EA1FD49"/>
    <w:rsid w:val="2EA48C92"/>
    <w:rsid w:val="2EB44CAC"/>
    <w:rsid w:val="2ED305A3"/>
    <w:rsid w:val="2EEFAABC"/>
    <w:rsid w:val="2EEFD974"/>
    <w:rsid w:val="2EFD2C6F"/>
    <w:rsid w:val="2F1C9FAC"/>
    <w:rsid w:val="2F22BBF9"/>
    <w:rsid w:val="2F2FEA3A"/>
    <w:rsid w:val="2F39191C"/>
    <w:rsid w:val="2F3979AF"/>
    <w:rsid w:val="2F6796B4"/>
    <w:rsid w:val="2F7B008A"/>
    <w:rsid w:val="2F84299C"/>
    <w:rsid w:val="2F89FB17"/>
    <w:rsid w:val="2F929D12"/>
    <w:rsid w:val="2FA11CE7"/>
    <w:rsid w:val="2FA29B95"/>
    <w:rsid w:val="2FC10B81"/>
    <w:rsid w:val="2FEE46AA"/>
    <w:rsid w:val="2FFA4182"/>
    <w:rsid w:val="300A2210"/>
    <w:rsid w:val="3031D35E"/>
    <w:rsid w:val="30360DDA"/>
    <w:rsid w:val="30532553"/>
    <w:rsid w:val="3073FCA1"/>
    <w:rsid w:val="30791E83"/>
    <w:rsid w:val="307B6ED2"/>
    <w:rsid w:val="30837659"/>
    <w:rsid w:val="3089D3B5"/>
    <w:rsid w:val="308C25BF"/>
    <w:rsid w:val="3095E020"/>
    <w:rsid w:val="3096295A"/>
    <w:rsid w:val="30A35302"/>
    <w:rsid w:val="30B3FF3E"/>
    <w:rsid w:val="30B60580"/>
    <w:rsid w:val="30C24B30"/>
    <w:rsid w:val="30C30653"/>
    <w:rsid w:val="30D6ED13"/>
    <w:rsid w:val="30E57FE7"/>
    <w:rsid w:val="30E7F9D8"/>
    <w:rsid w:val="30F9B516"/>
    <w:rsid w:val="3135C232"/>
    <w:rsid w:val="3144BD36"/>
    <w:rsid w:val="316C2BFA"/>
    <w:rsid w:val="316DE365"/>
    <w:rsid w:val="317053AC"/>
    <w:rsid w:val="31735A42"/>
    <w:rsid w:val="319F98C2"/>
    <w:rsid w:val="31C31D0A"/>
    <w:rsid w:val="31C8FF8F"/>
    <w:rsid w:val="31E22502"/>
    <w:rsid w:val="31FD6262"/>
    <w:rsid w:val="3212EDCD"/>
    <w:rsid w:val="3231B081"/>
    <w:rsid w:val="32404B81"/>
    <w:rsid w:val="3241D4D8"/>
    <w:rsid w:val="3267AC01"/>
    <w:rsid w:val="327BD4CC"/>
    <w:rsid w:val="327D12C2"/>
    <w:rsid w:val="32AFB93E"/>
    <w:rsid w:val="32CAE7BC"/>
    <w:rsid w:val="32D1C034"/>
    <w:rsid w:val="32E6A8EF"/>
    <w:rsid w:val="32EF3F4C"/>
    <w:rsid w:val="32F02EAE"/>
    <w:rsid w:val="32F4681B"/>
    <w:rsid w:val="33045D91"/>
    <w:rsid w:val="33139BF8"/>
    <w:rsid w:val="331BBA3E"/>
    <w:rsid w:val="3334D4F2"/>
    <w:rsid w:val="33356EA0"/>
    <w:rsid w:val="33464ADA"/>
    <w:rsid w:val="3348CB31"/>
    <w:rsid w:val="33560662"/>
    <w:rsid w:val="3369C86B"/>
    <w:rsid w:val="336B2F4E"/>
    <w:rsid w:val="33828293"/>
    <w:rsid w:val="338530F3"/>
    <w:rsid w:val="339326BC"/>
    <w:rsid w:val="33A8D67F"/>
    <w:rsid w:val="33B47E5E"/>
    <w:rsid w:val="33BB171B"/>
    <w:rsid w:val="33D0A225"/>
    <w:rsid w:val="33D1CBCF"/>
    <w:rsid w:val="33D310B0"/>
    <w:rsid w:val="33D98B78"/>
    <w:rsid w:val="33DD9943"/>
    <w:rsid w:val="33FDBED6"/>
    <w:rsid w:val="33FEAA77"/>
    <w:rsid w:val="3404549E"/>
    <w:rsid w:val="341715A4"/>
    <w:rsid w:val="34182ECA"/>
    <w:rsid w:val="34288CD5"/>
    <w:rsid w:val="343272F9"/>
    <w:rsid w:val="3433F8DD"/>
    <w:rsid w:val="344E6DD1"/>
    <w:rsid w:val="345EE88F"/>
    <w:rsid w:val="346172BB"/>
    <w:rsid w:val="346560AB"/>
    <w:rsid w:val="34720DAF"/>
    <w:rsid w:val="3477BFC9"/>
    <w:rsid w:val="348B2F62"/>
    <w:rsid w:val="3499DFA7"/>
    <w:rsid w:val="34A683C4"/>
    <w:rsid w:val="34AA90CB"/>
    <w:rsid w:val="34ACB050"/>
    <w:rsid w:val="34BC2EC8"/>
    <w:rsid w:val="34D6C0DD"/>
    <w:rsid w:val="34DB3998"/>
    <w:rsid w:val="34EA9C73"/>
    <w:rsid w:val="3502B33E"/>
    <w:rsid w:val="35183B64"/>
    <w:rsid w:val="35186709"/>
    <w:rsid w:val="353B0418"/>
    <w:rsid w:val="35436FEE"/>
    <w:rsid w:val="35446BBE"/>
    <w:rsid w:val="354733FE"/>
    <w:rsid w:val="354D73D1"/>
    <w:rsid w:val="35573558"/>
    <w:rsid w:val="356870A7"/>
    <w:rsid w:val="35A44A1D"/>
    <w:rsid w:val="35DC7B05"/>
    <w:rsid w:val="35E5D7A5"/>
    <w:rsid w:val="361F366D"/>
    <w:rsid w:val="36211369"/>
    <w:rsid w:val="36392340"/>
    <w:rsid w:val="36461D63"/>
    <w:rsid w:val="368ECD30"/>
    <w:rsid w:val="36BB54F3"/>
    <w:rsid w:val="36DB2383"/>
    <w:rsid w:val="3722BC5A"/>
    <w:rsid w:val="372BB7BB"/>
    <w:rsid w:val="37320321"/>
    <w:rsid w:val="373BC768"/>
    <w:rsid w:val="37426E88"/>
    <w:rsid w:val="37615D7A"/>
    <w:rsid w:val="376A13BB"/>
    <w:rsid w:val="376B46F6"/>
    <w:rsid w:val="3790933F"/>
    <w:rsid w:val="37991E12"/>
    <w:rsid w:val="379CF807"/>
    <w:rsid w:val="37A5B63B"/>
    <w:rsid w:val="37D46437"/>
    <w:rsid w:val="37E04AFB"/>
    <w:rsid w:val="37F69687"/>
    <w:rsid w:val="37F83F26"/>
    <w:rsid w:val="37FC9791"/>
    <w:rsid w:val="380A2E14"/>
    <w:rsid w:val="3828A6DD"/>
    <w:rsid w:val="38369CDC"/>
    <w:rsid w:val="383936E7"/>
    <w:rsid w:val="38574DBB"/>
    <w:rsid w:val="387DF507"/>
    <w:rsid w:val="3882EC41"/>
    <w:rsid w:val="38842193"/>
    <w:rsid w:val="388ABAEC"/>
    <w:rsid w:val="389CA725"/>
    <w:rsid w:val="38D0E4A2"/>
    <w:rsid w:val="38D2503D"/>
    <w:rsid w:val="38DA733A"/>
    <w:rsid w:val="38ED4482"/>
    <w:rsid w:val="38FBD78F"/>
    <w:rsid w:val="391173CF"/>
    <w:rsid w:val="392E3981"/>
    <w:rsid w:val="3938D1CE"/>
    <w:rsid w:val="3977D9EF"/>
    <w:rsid w:val="397B8C9B"/>
    <w:rsid w:val="397FE793"/>
    <w:rsid w:val="39932DAB"/>
    <w:rsid w:val="399867F2"/>
    <w:rsid w:val="39B0E6E2"/>
    <w:rsid w:val="39B16FAB"/>
    <w:rsid w:val="39B1D66B"/>
    <w:rsid w:val="39C0311E"/>
    <w:rsid w:val="39CE5E85"/>
    <w:rsid w:val="39E1E78B"/>
    <w:rsid w:val="3A05131C"/>
    <w:rsid w:val="3A12EC48"/>
    <w:rsid w:val="3A2A15F4"/>
    <w:rsid w:val="3A4806A5"/>
    <w:rsid w:val="3A6A4360"/>
    <w:rsid w:val="3A754F4A"/>
    <w:rsid w:val="3A7F7235"/>
    <w:rsid w:val="3A810537"/>
    <w:rsid w:val="3A937043"/>
    <w:rsid w:val="3A97FCFC"/>
    <w:rsid w:val="3A9E930A"/>
    <w:rsid w:val="3A9F1311"/>
    <w:rsid w:val="3AA2B959"/>
    <w:rsid w:val="3AB2052A"/>
    <w:rsid w:val="3AB74572"/>
    <w:rsid w:val="3AB82532"/>
    <w:rsid w:val="3ABF32F8"/>
    <w:rsid w:val="3AD4539A"/>
    <w:rsid w:val="3AD4A22F"/>
    <w:rsid w:val="3AFB5FE4"/>
    <w:rsid w:val="3AFEF103"/>
    <w:rsid w:val="3B198E86"/>
    <w:rsid w:val="3B19B542"/>
    <w:rsid w:val="3B21F31B"/>
    <w:rsid w:val="3B265199"/>
    <w:rsid w:val="3B4A65EC"/>
    <w:rsid w:val="3B5B1FA1"/>
    <w:rsid w:val="3B62D3B0"/>
    <w:rsid w:val="3B7B9A5F"/>
    <w:rsid w:val="3B9D8592"/>
    <w:rsid w:val="3BB4BCAA"/>
    <w:rsid w:val="3BB61327"/>
    <w:rsid w:val="3BC070B1"/>
    <w:rsid w:val="3BCC9E81"/>
    <w:rsid w:val="3BDF4D4F"/>
    <w:rsid w:val="3BEEA7E3"/>
    <w:rsid w:val="3C34FFC1"/>
    <w:rsid w:val="3C6ABE01"/>
    <w:rsid w:val="3C707290"/>
    <w:rsid w:val="3C829A64"/>
    <w:rsid w:val="3C89882F"/>
    <w:rsid w:val="3C95DD7F"/>
    <w:rsid w:val="3C9CB1EA"/>
    <w:rsid w:val="3C9ED97F"/>
    <w:rsid w:val="3CAE2A7E"/>
    <w:rsid w:val="3CF68FD0"/>
    <w:rsid w:val="3D1418DC"/>
    <w:rsid w:val="3D2671BF"/>
    <w:rsid w:val="3D37D35E"/>
    <w:rsid w:val="3D4B4FE1"/>
    <w:rsid w:val="3D54594A"/>
    <w:rsid w:val="3D56638E"/>
    <w:rsid w:val="3D6CCF28"/>
    <w:rsid w:val="3D763DED"/>
    <w:rsid w:val="3D96B3FC"/>
    <w:rsid w:val="3DACEDAA"/>
    <w:rsid w:val="3DB06756"/>
    <w:rsid w:val="3DB8083D"/>
    <w:rsid w:val="3DC98E1E"/>
    <w:rsid w:val="3DD9CCD6"/>
    <w:rsid w:val="3DE9D160"/>
    <w:rsid w:val="3E0B4A49"/>
    <w:rsid w:val="3E1C377E"/>
    <w:rsid w:val="3E2ED453"/>
    <w:rsid w:val="3E2FAD9F"/>
    <w:rsid w:val="3E4A8A67"/>
    <w:rsid w:val="3E4CF5A2"/>
    <w:rsid w:val="3E4EFDBE"/>
    <w:rsid w:val="3E6CE430"/>
    <w:rsid w:val="3E7D5A03"/>
    <w:rsid w:val="3E880162"/>
    <w:rsid w:val="3E89C4F2"/>
    <w:rsid w:val="3EA1F30D"/>
    <w:rsid w:val="3EC81742"/>
    <w:rsid w:val="3ECFD65E"/>
    <w:rsid w:val="3ED55CD6"/>
    <w:rsid w:val="3F533734"/>
    <w:rsid w:val="3F65E9BE"/>
    <w:rsid w:val="3F7E0350"/>
    <w:rsid w:val="3F98108E"/>
    <w:rsid w:val="3F9F0F7E"/>
    <w:rsid w:val="3FAE54A9"/>
    <w:rsid w:val="401913D1"/>
    <w:rsid w:val="401F7731"/>
    <w:rsid w:val="404918F3"/>
    <w:rsid w:val="407FE71A"/>
    <w:rsid w:val="4082973A"/>
    <w:rsid w:val="408CB6A6"/>
    <w:rsid w:val="40B5A5C5"/>
    <w:rsid w:val="40ED3B90"/>
    <w:rsid w:val="4102DE3B"/>
    <w:rsid w:val="4108DF66"/>
    <w:rsid w:val="4127E8DC"/>
    <w:rsid w:val="412FC8A9"/>
    <w:rsid w:val="4146D085"/>
    <w:rsid w:val="414BD139"/>
    <w:rsid w:val="418EBE59"/>
    <w:rsid w:val="419FCD63"/>
    <w:rsid w:val="41A67EDE"/>
    <w:rsid w:val="41B27FF7"/>
    <w:rsid w:val="41C5FC56"/>
    <w:rsid w:val="41CD0D08"/>
    <w:rsid w:val="41D077EE"/>
    <w:rsid w:val="41D0984D"/>
    <w:rsid w:val="420248B9"/>
    <w:rsid w:val="421E73E4"/>
    <w:rsid w:val="423092DF"/>
    <w:rsid w:val="4238C504"/>
    <w:rsid w:val="423CC975"/>
    <w:rsid w:val="4259BBCA"/>
    <w:rsid w:val="4270F2C0"/>
    <w:rsid w:val="427B6EA5"/>
    <w:rsid w:val="427C09F7"/>
    <w:rsid w:val="427C92FD"/>
    <w:rsid w:val="427F4D7D"/>
    <w:rsid w:val="42AEE5F3"/>
    <w:rsid w:val="42B09172"/>
    <w:rsid w:val="42C6DB20"/>
    <w:rsid w:val="42CD28A7"/>
    <w:rsid w:val="42D0CE14"/>
    <w:rsid w:val="42F1170F"/>
    <w:rsid w:val="42FCA192"/>
    <w:rsid w:val="43007276"/>
    <w:rsid w:val="430C5378"/>
    <w:rsid w:val="431358C0"/>
    <w:rsid w:val="431413EC"/>
    <w:rsid w:val="43155CB9"/>
    <w:rsid w:val="431A37A0"/>
    <w:rsid w:val="4320826D"/>
    <w:rsid w:val="4328AF8D"/>
    <w:rsid w:val="43318FE2"/>
    <w:rsid w:val="43445628"/>
    <w:rsid w:val="43492D76"/>
    <w:rsid w:val="4355C737"/>
    <w:rsid w:val="437FBAC8"/>
    <w:rsid w:val="43936E59"/>
    <w:rsid w:val="439475E4"/>
    <w:rsid w:val="439D60EB"/>
    <w:rsid w:val="43A94620"/>
    <w:rsid w:val="43C83628"/>
    <w:rsid w:val="43F45A69"/>
    <w:rsid w:val="43F79CC8"/>
    <w:rsid w:val="4400D9C5"/>
    <w:rsid w:val="440C30F5"/>
    <w:rsid w:val="441631D4"/>
    <w:rsid w:val="44272F29"/>
    <w:rsid w:val="44420A37"/>
    <w:rsid w:val="4449606C"/>
    <w:rsid w:val="446861DA"/>
    <w:rsid w:val="447A5442"/>
    <w:rsid w:val="447B71B7"/>
    <w:rsid w:val="4487AB5A"/>
    <w:rsid w:val="448A7EDB"/>
    <w:rsid w:val="4496661F"/>
    <w:rsid w:val="44995D26"/>
    <w:rsid w:val="44BE3F42"/>
    <w:rsid w:val="44CE0F6E"/>
    <w:rsid w:val="44DC6A8F"/>
    <w:rsid w:val="44E07109"/>
    <w:rsid w:val="44E5A26D"/>
    <w:rsid w:val="44EFF83C"/>
    <w:rsid w:val="450F0982"/>
    <w:rsid w:val="4524AA6D"/>
    <w:rsid w:val="453419A9"/>
    <w:rsid w:val="4542F238"/>
    <w:rsid w:val="4549B3EE"/>
    <w:rsid w:val="4562CC0F"/>
    <w:rsid w:val="4574AA8E"/>
    <w:rsid w:val="45796588"/>
    <w:rsid w:val="458F7A46"/>
    <w:rsid w:val="45909149"/>
    <w:rsid w:val="459D051F"/>
    <w:rsid w:val="45C0C4B8"/>
    <w:rsid w:val="45D4BBCD"/>
    <w:rsid w:val="45E99C07"/>
    <w:rsid w:val="4605761E"/>
    <w:rsid w:val="461754D6"/>
    <w:rsid w:val="462CCD58"/>
    <w:rsid w:val="46436B87"/>
    <w:rsid w:val="4645FCFC"/>
    <w:rsid w:val="46491F32"/>
    <w:rsid w:val="465F7BBD"/>
    <w:rsid w:val="466B6E75"/>
    <w:rsid w:val="4672C7AD"/>
    <w:rsid w:val="4674A56D"/>
    <w:rsid w:val="467642F7"/>
    <w:rsid w:val="46B4411D"/>
    <w:rsid w:val="46C406B4"/>
    <w:rsid w:val="46D02BF0"/>
    <w:rsid w:val="46DACD26"/>
    <w:rsid w:val="46DFC873"/>
    <w:rsid w:val="4739B28F"/>
    <w:rsid w:val="4746606F"/>
    <w:rsid w:val="476DC6DE"/>
    <w:rsid w:val="477596AE"/>
    <w:rsid w:val="47783F61"/>
    <w:rsid w:val="4794CEAC"/>
    <w:rsid w:val="479DAAE0"/>
    <w:rsid w:val="47A92E60"/>
    <w:rsid w:val="47B4376E"/>
    <w:rsid w:val="47BB2F8D"/>
    <w:rsid w:val="47BEDAA9"/>
    <w:rsid w:val="47CBFC43"/>
    <w:rsid w:val="47CE095B"/>
    <w:rsid w:val="47D51B0D"/>
    <w:rsid w:val="47D5962E"/>
    <w:rsid w:val="47DDA43F"/>
    <w:rsid w:val="47E6D14D"/>
    <w:rsid w:val="47F870C3"/>
    <w:rsid w:val="4805B030"/>
    <w:rsid w:val="481CABB7"/>
    <w:rsid w:val="4833A54F"/>
    <w:rsid w:val="483C6B92"/>
    <w:rsid w:val="484987CE"/>
    <w:rsid w:val="4880F32D"/>
    <w:rsid w:val="488D72CD"/>
    <w:rsid w:val="489322F3"/>
    <w:rsid w:val="489A6CD1"/>
    <w:rsid w:val="48A1FDD5"/>
    <w:rsid w:val="48E23043"/>
    <w:rsid w:val="48E6399D"/>
    <w:rsid w:val="4904E682"/>
    <w:rsid w:val="49205E04"/>
    <w:rsid w:val="49380F57"/>
    <w:rsid w:val="4941B883"/>
    <w:rsid w:val="49447C38"/>
    <w:rsid w:val="495008C4"/>
    <w:rsid w:val="4952DA67"/>
    <w:rsid w:val="4981EDB8"/>
    <w:rsid w:val="4992EFFE"/>
    <w:rsid w:val="49F1843E"/>
    <w:rsid w:val="4A1AB618"/>
    <w:rsid w:val="4A2B4E59"/>
    <w:rsid w:val="4A4B30A8"/>
    <w:rsid w:val="4A4D7843"/>
    <w:rsid w:val="4A5212CB"/>
    <w:rsid w:val="4A639C86"/>
    <w:rsid w:val="4A6C4AFB"/>
    <w:rsid w:val="4A7E00A4"/>
    <w:rsid w:val="4A85EE2A"/>
    <w:rsid w:val="4A953C35"/>
    <w:rsid w:val="4A9BD7AB"/>
    <w:rsid w:val="4AC70654"/>
    <w:rsid w:val="4AE8EC37"/>
    <w:rsid w:val="4AF03D5A"/>
    <w:rsid w:val="4B0AEBEB"/>
    <w:rsid w:val="4B14AB96"/>
    <w:rsid w:val="4B1841A7"/>
    <w:rsid w:val="4B18D9E7"/>
    <w:rsid w:val="4B484C6F"/>
    <w:rsid w:val="4B55E678"/>
    <w:rsid w:val="4B5F39C0"/>
    <w:rsid w:val="4B6615AC"/>
    <w:rsid w:val="4B6ED509"/>
    <w:rsid w:val="4B8B6290"/>
    <w:rsid w:val="4BA86815"/>
    <w:rsid w:val="4BAA1BA5"/>
    <w:rsid w:val="4BB5F06B"/>
    <w:rsid w:val="4BB76189"/>
    <w:rsid w:val="4BC6E058"/>
    <w:rsid w:val="4BD0597F"/>
    <w:rsid w:val="4C2A21B2"/>
    <w:rsid w:val="4C2FFAE5"/>
    <w:rsid w:val="4C36297D"/>
    <w:rsid w:val="4C5CFA12"/>
    <w:rsid w:val="4C61E205"/>
    <w:rsid w:val="4C6B0E4A"/>
    <w:rsid w:val="4C978A69"/>
    <w:rsid w:val="4CC95127"/>
    <w:rsid w:val="4CD92153"/>
    <w:rsid w:val="4CDE3A87"/>
    <w:rsid w:val="4CE40A67"/>
    <w:rsid w:val="4CEB3E27"/>
    <w:rsid w:val="4CF66DAF"/>
    <w:rsid w:val="4D02F8F7"/>
    <w:rsid w:val="4D053196"/>
    <w:rsid w:val="4D141FBD"/>
    <w:rsid w:val="4D19F007"/>
    <w:rsid w:val="4D1D9827"/>
    <w:rsid w:val="4D312ECB"/>
    <w:rsid w:val="4D4ED80B"/>
    <w:rsid w:val="4D54B597"/>
    <w:rsid w:val="4D67BCE1"/>
    <w:rsid w:val="4D67D48E"/>
    <w:rsid w:val="4D7D6E09"/>
    <w:rsid w:val="4D891C15"/>
    <w:rsid w:val="4D903686"/>
    <w:rsid w:val="4DCA125B"/>
    <w:rsid w:val="4DCF4F91"/>
    <w:rsid w:val="4DD7AD62"/>
    <w:rsid w:val="4DD8AA49"/>
    <w:rsid w:val="4DF3CF27"/>
    <w:rsid w:val="4DF434B2"/>
    <w:rsid w:val="4E089E57"/>
    <w:rsid w:val="4E2E7C47"/>
    <w:rsid w:val="4E5FBE39"/>
    <w:rsid w:val="4E66AF1D"/>
    <w:rsid w:val="4E69589A"/>
    <w:rsid w:val="4EC1AE45"/>
    <w:rsid w:val="4EF39476"/>
    <w:rsid w:val="4F0FE005"/>
    <w:rsid w:val="4F1DFC0A"/>
    <w:rsid w:val="4F235652"/>
    <w:rsid w:val="4F2A82E1"/>
    <w:rsid w:val="4F3F3769"/>
    <w:rsid w:val="4F6490F8"/>
    <w:rsid w:val="4F80DAA8"/>
    <w:rsid w:val="4FB5B736"/>
    <w:rsid w:val="4FCA01AF"/>
    <w:rsid w:val="4FF3D7F7"/>
    <w:rsid w:val="4FF96620"/>
    <w:rsid w:val="4FFBB710"/>
    <w:rsid w:val="50049BB7"/>
    <w:rsid w:val="5023BD1E"/>
    <w:rsid w:val="50452FD5"/>
    <w:rsid w:val="505D5D70"/>
    <w:rsid w:val="506BE777"/>
    <w:rsid w:val="50BAFE00"/>
    <w:rsid w:val="50BCF773"/>
    <w:rsid w:val="50D61FD0"/>
    <w:rsid w:val="50DDBE09"/>
    <w:rsid w:val="50DE1184"/>
    <w:rsid w:val="50E26A35"/>
    <w:rsid w:val="50E306CD"/>
    <w:rsid w:val="50E56CEF"/>
    <w:rsid w:val="50F7D2EE"/>
    <w:rsid w:val="50FE147C"/>
    <w:rsid w:val="510C339E"/>
    <w:rsid w:val="512B6FE9"/>
    <w:rsid w:val="51518797"/>
    <w:rsid w:val="51536F77"/>
    <w:rsid w:val="5153CCB0"/>
    <w:rsid w:val="516E3BF0"/>
    <w:rsid w:val="51951BE6"/>
    <w:rsid w:val="51A08F1D"/>
    <w:rsid w:val="51A7427D"/>
    <w:rsid w:val="51F6A299"/>
    <w:rsid w:val="5206B95B"/>
    <w:rsid w:val="52154D18"/>
    <w:rsid w:val="522E7575"/>
    <w:rsid w:val="523A0539"/>
    <w:rsid w:val="523B2EE7"/>
    <w:rsid w:val="5258C7D4"/>
    <w:rsid w:val="526ABF0D"/>
    <w:rsid w:val="529C130D"/>
    <w:rsid w:val="52C7404A"/>
    <w:rsid w:val="52CE9140"/>
    <w:rsid w:val="52DB65D2"/>
    <w:rsid w:val="52E4B319"/>
    <w:rsid w:val="52EDFF98"/>
    <w:rsid w:val="53112E83"/>
    <w:rsid w:val="532C73BB"/>
    <w:rsid w:val="53357C16"/>
    <w:rsid w:val="53499645"/>
    <w:rsid w:val="537FD56C"/>
    <w:rsid w:val="5383944F"/>
    <w:rsid w:val="5389982D"/>
    <w:rsid w:val="538E4D01"/>
    <w:rsid w:val="5391BD57"/>
    <w:rsid w:val="539B8FB9"/>
    <w:rsid w:val="53A01573"/>
    <w:rsid w:val="53A289BC"/>
    <w:rsid w:val="53B11D79"/>
    <w:rsid w:val="53C947A5"/>
    <w:rsid w:val="53EA4284"/>
    <w:rsid w:val="53F129D9"/>
    <w:rsid w:val="54256F65"/>
    <w:rsid w:val="5437ED1F"/>
    <w:rsid w:val="544797F2"/>
    <w:rsid w:val="544BBCDC"/>
    <w:rsid w:val="544D5753"/>
    <w:rsid w:val="54A69090"/>
    <w:rsid w:val="54AFC8B5"/>
    <w:rsid w:val="54CC6E44"/>
    <w:rsid w:val="54D69009"/>
    <w:rsid w:val="54D77EA9"/>
    <w:rsid w:val="54DCA8B9"/>
    <w:rsid w:val="54E8B4F4"/>
    <w:rsid w:val="55077F20"/>
    <w:rsid w:val="5514E01D"/>
    <w:rsid w:val="551A08D7"/>
    <w:rsid w:val="553D754C"/>
    <w:rsid w:val="553E5A1D"/>
    <w:rsid w:val="553FB614"/>
    <w:rsid w:val="5542D03D"/>
    <w:rsid w:val="554CEDDA"/>
    <w:rsid w:val="556503D4"/>
    <w:rsid w:val="55ABC2C0"/>
    <w:rsid w:val="55B866B0"/>
    <w:rsid w:val="55C6F355"/>
    <w:rsid w:val="55DA2058"/>
    <w:rsid w:val="55DD8D8C"/>
    <w:rsid w:val="55DF4C95"/>
    <w:rsid w:val="55F522F0"/>
    <w:rsid w:val="560C991A"/>
    <w:rsid w:val="56146FE6"/>
    <w:rsid w:val="5625A4B6"/>
    <w:rsid w:val="56386329"/>
    <w:rsid w:val="5644169D"/>
    <w:rsid w:val="5645CA99"/>
    <w:rsid w:val="564D8D2C"/>
    <w:rsid w:val="564ED56F"/>
    <w:rsid w:val="569860E1"/>
    <w:rsid w:val="56BED099"/>
    <w:rsid w:val="56DCD482"/>
    <w:rsid w:val="572128D5"/>
    <w:rsid w:val="5730E615"/>
    <w:rsid w:val="57647132"/>
    <w:rsid w:val="5775BEA9"/>
    <w:rsid w:val="577CB146"/>
    <w:rsid w:val="5795AF5A"/>
    <w:rsid w:val="57B09C58"/>
    <w:rsid w:val="57BF5893"/>
    <w:rsid w:val="57E2F058"/>
    <w:rsid w:val="57EB1717"/>
    <w:rsid w:val="580425F5"/>
    <w:rsid w:val="580E315A"/>
    <w:rsid w:val="5827E03B"/>
    <w:rsid w:val="582A7EF4"/>
    <w:rsid w:val="58319A45"/>
    <w:rsid w:val="5846E4A8"/>
    <w:rsid w:val="58622ECC"/>
    <w:rsid w:val="58694B9F"/>
    <w:rsid w:val="5871F322"/>
    <w:rsid w:val="58742C3D"/>
    <w:rsid w:val="58A02B42"/>
    <w:rsid w:val="58A0C365"/>
    <w:rsid w:val="58C36447"/>
    <w:rsid w:val="58CA1754"/>
    <w:rsid w:val="58CC0691"/>
    <w:rsid w:val="58DBCFA1"/>
    <w:rsid w:val="590B0283"/>
    <w:rsid w:val="590DDB38"/>
    <w:rsid w:val="591414E7"/>
    <w:rsid w:val="593E663B"/>
    <w:rsid w:val="5940181B"/>
    <w:rsid w:val="598978B2"/>
    <w:rsid w:val="599586F5"/>
    <w:rsid w:val="59B8FA9E"/>
    <w:rsid w:val="59C7EF75"/>
    <w:rsid w:val="59D197C0"/>
    <w:rsid w:val="59D6952E"/>
    <w:rsid w:val="59DACB6F"/>
    <w:rsid w:val="59E4C812"/>
    <w:rsid w:val="59F42DA4"/>
    <w:rsid w:val="5A0133F3"/>
    <w:rsid w:val="5A154596"/>
    <w:rsid w:val="5A2D2F39"/>
    <w:rsid w:val="5A320797"/>
    <w:rsid w:val="5A412BCB"/>
    <w:rsid w:val="5A4377EB"/>
    <w:rsid w:val="5A43A413"/>
    <w:rsid w:val="5A682046"/>
    <w:rsid w:val="5AC3D6E9"/>
    <w:rsid w:val="5AD72D3C"/>
    <w:rsid w:val="5AF7074B"/>
    <w:rsid w:val="5B01FFC6"/>
    <w:rsid w:val="5B187281"/>
    <w:rsid w:val="5B221875"/>
    <w:rsid w:val="5B2AF39E"/>
    <w:rsid w:val="5B3F0282"/>
    <w:rsid w:val="5B54FF06"/>
    <w:rsid w:val="5B6890B0"/>
    <w:rsid w:val="5B6BD517"/>
    <w:rsid w:val="5B867B7E"/>
    <w:rsid w:val="5BBFD0D9"/>
    <w:rsid w:val="5BC10187"/>
    <w:rsid w:val="5C0B0AEC"/>
    <w:rsid w:val="5C0CE89F"/>
    <w:rsid w:val="5C13F672"/>
    <w:rsid w:val="5C1E3F26"/>
    <w:rsid w:val="5C272E91"/>
    <w:rsid w:val="5C665427"/>
    <w:rsid w:val="5C744F8C"/>
    <w:rsid w:val="5C77FD65"/>
    <w:rsid w:val="5C8B4C81"/>
    <w:rsid w:val="5C90708A"/>
    <w:rsid w:val="5C9BEA81"/>
    <w:rsid w:val="5CBED202"/>
    <w:rsid w:val="5CCCE467"/>
    <w:rsid w:val="5CE7ABB1"/>
    <w:rsid w:val="5CF9AD88"/>
    <w:rsid w:val="5CFCB8A4"/>
    <w:rsid w:val="5D193378"/>
    <w:rsid w:val="5D436AE6"/>
    <w:rsid w:val="5D7148A0"/>
    <w:rsid w:val="5D814B67"/>
    <w:rsid w:val="5D9277CF"/>
    <w:rsid w:val="5D93EA5D"/>
    <w:rsid w:val="5DA7A5C0"/>
    <w:rsid w:val="5DAB1824"/>
    <w:rsid w:val="5DB90B93"/>
    <w:rsid w:val="5DC4DE6C"/>
    <w:rsid w:val="5DD551DB"/>
    <w:rsid w:val="5DE45F8F"/>
    <w:rsid w:val="5DE4F92A"/>
    <w:rsid w:val="5DFEFEBB"/>
    <w:rsid w:val="5E0A9E69"/>
    <w:rsid w:val="5E1B05A2"/>
    <w:rsid w:val="5E3B2D77"/>
    <w:rsid w:val="5E48A3D5"/>
    <w:rsid w:val="5E517DBF"/>
    <w:rsid w:val="5E5561F1"/>
    <w:rsid w:val="5E5AA263"/>
    <w:rsid w:val="5E62B407"/>
    <w:rsid w:val="5E63C13B"/>
    <w:rsid w:val="5E84DE01"/>
    <w:rsid w:val="5EA7E98D"/>
    <w:rsid w:val="5EA8DAB4"/>
    <w:rsid w:val="5EA9D5E6"/>
    <w:rsid w:val="5ECD5481"/>
    <w:rsid w:val="5EE824EF"/>
    <w:rsid w:val="5EECB4BC"/>
    <w:rsid w:val="5F11F0E2"/>
    <w:rsid w:val="5F1D1BC8"/>
    <w:rsid w:val="5F2EAE16"/>
    <w:rsid w:val="5F58A9AB"/>
    <w:rsid w:val="5F59C6AE"/>
    <w:rsid w:val="5F6E58D0"/>
    <w:rsid w:val="5F712803"/>
    <w:rsid w:val="5F73A14C"/>
    <w:rsid w:val="5F780317"/>
    <w:rsid w:val="5F874F2D"/>
    <w:rsid w:val="5FABE054"/>
    <w:rsid w:val="5FBB08AF"/>
    <w:rsid w:val="5FD50EB4"/>
    <w:rsid w:val="5FDD2AA8"/>
    <w:rsid w:val="5FF96C79"/>
    <w:rsid w:val="601DDF50"/>
    <w:rsid w:val="602C7CF1"/>
    <w:rsid w:val="60348EDC"/>
    <w:rsid w:val="603ABB04"/>
    <w:rsid w:val="60453017"/>
    <w:rsid w:val="6057362D"/>
    <w:rsid w:val="605D30E1"/>
    <w:rsid w:val="6064497E"/>
    <w:rsid w:val="6070F287"/>
    <w:rsid w:val="60805DE8"/>
    <w:rsid w:val="6083F550"/>
    <w:rsid w:val="6088FA4A"/>
    <w:rsid w:val="609F5BFB"/>
    <w:rsid w:val="60A73DF1"/>
    <w:rsid w:val="60A8E016"/>
    <w:rsid w:val="60C98D14"/>
    <w:rsid w:val="60ED822D"/>
    <w:rsid w:val="610F71AD"/>
    <w:rsid w:val="612113C9"/>
    <w:rsid w:val="612BE2DD"/>
    <w:rsid w:val="614616B7"/>
    <w:rsid w:val="614B2452"/>
    <w:rsid w:val="616F98E7"/>
    <w:rsid w:val="61A916E3"/>
    <w:rsid w:val="61AF3F7F"/>
    <w:rsid w:val="61CA48D9"/>
    <w:rsid w:val="61DA1769"/>
    <w:rsid w:val="61EA5621"/>
    <w:rsid w:val="61F046A8"/>
    <w:rsid w:val="62370C39"/>
    <w:rsid w:val="6249120A"/>
    <w:rsid w:val="624EF07B"/>
    <w:rsid w:val="624FCB4E"/>
    <w:rsid w:val="625AAA73"/>
    <w:rsid w:val="6266EF34"/>
    <w:rsid w:val="62A2B5DF"/>
    <w:rsid w:val="62A36901"/>
    <w:rsid w:val="62A579C6"/>
    <w:rsid w:val="62A96D84"/>
    <w:rsid w:val="62AF5FE9"/>
    <w:rsid w:val="62B5D75A"/>
    <w:rsid w:val="62B8F56F"/>
    <w:rsid w:val="63057960"/>
    <w:rsid w:val="6312259A"/>
    <w:rsid w:val="63320D77"/>
    <w:rsid w:val="63367F88"/>
    <w:rsid w:val="633BBFEF"/>
    <w:rsid w:val="634E1D35"/>
    <w:rsid w:val="6352B2A1"/>
    <w:rsid w:val="635F9FE2"/>
    <w:rsid w:val="637E4C39"/>
    <w:rsid w:val="63837527"/>
    <w:rsid w:val="6391D35D"/>
    <w:rsid w:val="6397E6DC"/>
    <w:rsid w:val="639D3F16"/>
    <w:rsid w:val="63A36ACF"/>
    <w:rsid w:val="63AFD916"/>
    <w:rsid w:val="63D75CD3"/>
    <w:rsid w:val="63EE9A9B"/>
    <w:rsid w:val="63F08CEB"/>
    <w:rsid w:val="63F48FB8"/>
    <w:rsid w:val="640ED328"/>
    <w:rsid w:val="6416CB45"/>
    <w:rsid w:val="642F84F5"/>
    <w:rsid w:val="6434E89D"/>
    <w:rsid w:val="64382F32"/>
    <w:rsid w:val="64392137"/>
    <w:rsid w:val="643942FC"/>
    <w:rsid w:val="6440315C"/>
    <w:rsid w:val="6445101E"/>
    <w:rsid w:val="6451F72C"/>
    <w:rsid w:val="6456C907"/>
    <w:rsid w:val="6466E2EA"/>
    <w:rsid w:val="6468555B"/>
    <w:rsid w:val="6470474B"/>
    <w:rsid w:val="64B6D41E"/>
    <w:rsid w:val="64C4DF8B"/>
    <w:rsid w:val="64C5302E"/>
    <w:rsid w:val="64D41126"/>
    <w:rsid w:val="64FE045F"/>
    <w:rsid w:val="6506F4C5"/>
    <w:rsid w:val="651AECE9"/>
    <w:rsid w:val="651D8ED0"/>
    <w:rsid w:val="6535E768"/>
    <w:rsid w:val="65380C42"/>
    <w:rsid w:val="65433518"/>
    <w:rsid w:val="6553A417"/>
    <w:rsid w:val="657FCC20"/>
    <w:rsid w:val="6590AC3B"/>
    <w:rsid w:val="659F9BBC"/>
    <w:rsid w:val="65A7019F"/>
    <w:rsid w:val="65AE0C1D"/>
    <w:rsid w:val="65B37002"/>
    <w:rsid w:val="65B3C3D5"/>
    <w:rsid w:val="65CBEB36"/>
    <w:rsid w:val="65E66009"/>
    <w:rsid w:val="65ECFFD9"/>
    <w:rsid w:val="65ED90DB"/>
    <w:rsid w:val="65F2FE67"/>
    <w:rsid w:val="6608406F"/>
    <w:rsid w:val="662AEBE7"/>
    <w:rsid w:val="664B8F4C"/>
    <w:rsid w:val="666CB336"/>
    <w:rsid w:val="668126F6"/>
    <w:rsid w:val="668FA2B1"/>
    <w:rsid w:val="66A0F017"/>
    <w:rsid w:val="66CFE66F"/>
    <w:rsid w:val="66D1D0CF"/>
    <w:rsid w:val="66E7CF6E"/>
    <w:rsid w:val="66F1BCC4"/>
    <w:rsid w:val="66F8B429"/>
    <w:rsid w:val="67022CC6"/>
    <w:rsid w:val="670757F9"/>
    <w:rsid w:val="6759725D"/>
    <w:rsid w:val="675BB6F4"/>
    <w:rsid w:val="67607FAA"/>
    <w:rsid w:val="6769A3FD"/>
    <w:rsid w:val="67C1FE4B"/>
    <w:rsid w:val="67D4D560"/>
    <w:rsid w:val="67F2A4F8"/>
    <w:rsid w:val="6840CEB7"/>
    <w:rsid w:val="68425C13"/>
    <w:rsid w:val="684984FB"/>
    <w:rsid w:val="685719E8"/>
    <w:rsid w:val="688B6FCD"/>
    <w:rsid w:val="68C7580D"/>
    <w:rsid w:val="68E81BE3"/>
    <w:rsid w:val="691797AD"/>
    <w:rsid w:val="692FE247"/>
    <w:rsid w:val="6939C218"/>
    <w:rsid w:val="6945B2E2"/>
    <w:rsid w:val="694954E8"/>
    <w:rsid w:val="6949FD39"/>
    <w:rsid w:val="694F0C43"/>
    <w:rsid w:val="696B423D"/>
    <w:rsid w:val="696F837B"/>
    <w:rsid w:val="69754CFC"/>
    <w:rsid w:val="69882E06"/>
    <w:rsid w:val="698B99F7"/>
    <w:rsid w:val="69924C56"/>
    <w:rsid w:val="69ADB796"/>
    <w:rsid w:val="69B3390D"/>
    <w:rsid w:val="69C3E32A"/>
    <w:rsid w:val="69C82D08"/>
    <w:rsid w:val="6A0540E2"/>
    <w:rsid w:val="6A2752AF"/>
    <w:rsid w:val="6A373EEB"/>
    <w:rsid w:val="6A41D61D"/>
    <w:rsid w:val="6A66C4FF"/>
    <w:rsid w:val="6A930C46"/>
    <w:rsid w:val="6AAD1E69"/>
    <w:rsid w:val="6ADFD550"/>
    <w:rsid w:val="6AE01455"/>
    <w:rsid w:val="6AE5A6E1"/>
    <w:rsid w:val="6B004A11"/>
    <w:rsid w:val="6B1E08E4"/>
    <w:rsid w:val="6B2B6DD3"/>
    <w:rsid w:val="6B2E1843"/>
    <w:rsid w:val="6B6216E0"/>
    <w:rsid w:val="6B65A610"/>
    <w:rsid w:val="6B680265"/>
    <w:rsid w:val="6B6EC1BE"/>
    <w:rsid w:val="6B7620A7"/>
    <w:rsid w:val="6B95A2C7"/>
    <w:rsid w:val="6BAA4547"/>
    <w:rsid w:val="6BAE1D6D"/>
    <w:rsid w:val="6BB681EA"/>
    <w:rsid w:val="6BB9C846"/>
    <w:rsid w:val="6BCBACF1"/>
    <w:rsid w:val="6BD5315E"/>
    <w:rsid w:val="6BD85AB5"/>
    <w:rsid w:val="6BDA40AE"/>
    <w:rsid w:val="6C174BAE"/>
    <w:rsid w:val="6C232819"/>
    <w:rsid w:val="6C44DEA1"/>
    <w:rsid w:val="6C6ED6D3"/>
    <w:rsid w:val="6C812670"/>
    <w:rsid w:val="6C8A255E"/>
    <w:rsid w:val="6C98415C"/>
    <w:rsid w:val="6C9F238C"/>
    <w:rsid w:val="6CA0EE24"/>
    <w:rsid w:val="6CA2636E"/>
    <w:rsid w:val="6CC12F78"/>
    <w:rsid w:val="6CC71512"/>
    <w:rsid w:val="6CD6C3DE"/>
    <w:rsid w:val="6CDF0E02"/>
    <w:rsid w:val="6CED589C"/>
    <w:rsid w:val="6D1F3954"/>
    <w:rsid w:val="6D44CFCA"/>
    <w:rsid w:val="6D4898A2"/>
    <w:rsid w:val="6D65A601"/>
    <w:rsid w:val="6D72D0D2"/>
    <w:rsid w:val="6DA9A744"/>
    <w:rsid w:val="6DC96DF5"/>
    <w:rsid w:val="6DD0D496"/>
    <w:rsid w:val="6DD2E5FE"/>
    <w:rsid w:val="6DE9B96A"/>
    <w:rsid w:val="6E2D53C8"/>
    <w:rsid w:val="6E450CAF"/>
    <w:rsid w:val="6E4A2FB6"/>
    <w:rsid w:val="6E63C8F7"/>
    <w:rsid w:val="6E64428B"/>
    <w:rsid w:val="6E84DB0F"/>
    <w:rsid w:val="6E84EE6A"/>
    <w:rsid w:val="6E8A447A"/>
    <w:rsid w:val="6EA0A6A5"/>
    <w:rsid w:val="6EB3DD01"/>
    <w:rsid w:val="6EB43397"/>
    <w:rsid w:val="6EB52F9C"/>
    <w:rsid w:val="6EB7BBD9"/>
    <w:rsid w:val="6ED7A071"/>
    <w:rsid w:val="6EE6F60E"/>
    <w:rsid w:val="6EEA352D"/>
    <w:rsid w:val="6EFAB151"/>
    <w:rsid w:val="6F005D21"/>
    <w:rsid w:val="6F05E18B"/>
    <w:rsid w:val="6F226F86"/>
    <w:rsid w:val="6F31366B"/>
    <w:rsid w:val="6F4CB197"/>
    <w:rsid w:val="6F5AEAB1"/>
    <w:rsid w:val="6F688770"/>
    <w:rsid w:val="6F709B0A"/>
    <w:rsid w:val="6F77B79B"/>
    <w:rsid w:val="6F93369C"/>
    <w:rsid w:val="6FC3B3D3"/>
    <w:rsid w:val="6FDB09B6"/>
    <w:rsid w:val="6FEA9513"/>
    <w:rsid w:val="6FECAFC0"/>
    <w:rsid w:val="6FF2305B"/>
    <w:rsid w:val="70085C32"/>
    <w:rsid w:val="7028093C"/>
    <w:rsid w:val="70664ED7"/>
    <w:rsid w:val="70685123"/>
    <w:rsid w:val="709B2817"/>
    <w:rsid w:val="70A68B28"/>
    <w:rsid w:val="70AA953B"/>
    <w:rsid w:val="70F0D66C"/>
    <w:rsid w:val="70F38590"/>
    <w:rsid w:val="70FC553C"/>
    <w:rsid w:val="7124D038"/>
    <w:rsid w:val="712B03ED"/>
    <w:rsid w:val="71417A93"/>
    <w:rsid w:val="7155E4BE"/>
    <w:rsid w:val="71665AE9"/>
    <w:rsid w:val="716E080A"/>
    <w:rsid w:val="71738E7B"/>
    <w:rsid w:val="71872EB6"/>
    <w:rsid w:val="7191DD68"/>
    <w:rsid w:val="7198C778"/>
    <w:rsid w:val="71A52295"/>
    <w:rsid w:val="71CC3C74"/>
    <w:rsid w:val="71D43951"/>
    <w:rsid w:val="71D7DD6C"/>
    <w:rsid w:val="71E2E97B"/>
    <w:rsid w:val="71E68B48"/>
    <w:rsid w:val="720559B7"/>
    <w:rsid w:val="7208ED8B"/>
    <w:rsid w:val="720BB6EF"/>
    <w:rsid w:val="72110E63"/>
    <w:rsid w:val="72397A45"/>
    <w:rsid w:val="724314A6"/>
    <w:rsid w:val="724A5528"/>
    <w:rsid w:val="72671A95"/>
    <w:rsid w:val="72D1BED8"/>
    <w:rsid w:val="72EA7914"/>
    <w:rsid w:val="72EAA086"/>
    <w:rsid w:val="72EEE69A"/>
    <w:rsid w:val="7300622C"/>
    <w:rsid w:val="7304685B"/>
    <w:rsid w:val="7321B6CA"/>
    <w:rsid w:val="7325787B"/>
    <w:rsid w:val="733095AB"/>
    <w:rsid w:val="733B7D52"/>
    <w:rsid w:val="733F3D63"/>
    <w:rsid w:val="7344699E"/>
    <w:rsid w:val="7346FE08"/>
    <w:rsid w:val="734F75FC"/>
    <w:rsid w:val="73582717"/>
    <w:rsid w:val="736113F9"/>
    <w:rsid w:val="73623D92"/>
    <w:rsid w:val="736BD543"/>
    <w:rsid w:val="736EE1BC"/>
    <w:rsid w:val="737EB9DC"/>
    <w:rsid w:val="73842E11"/>
    <w:rsid w:val="739FF1E5"/>
    <w:rsid w:val="73A515D0"/>
    <w:rsid w:val="73A8A62A"/>
    <w:rsid w:val="73ABAD9E"/>
    <w:rsid w:val="73B31136"/>
    <w:rsid w:val="73B7444E"/>
    <w:rsid w:val="73BD569B"/>
    <w:rsid w:val="73EFA737"/>
    <w:rsid w:val="73F49EE6"/>
    <w:rsid w:val="73F52E9E"/>
    <w:rsid w:val="73F9D340"/>
    <w:rsid w:val="74032DE7"/>
    <w:rsid w:val="74040114"/>
    <w:rsid w:val="740494D0"/>
    <w:rsid w:val="7428FF25"/>
    <w:rsid w:val="7430278B"/>
    <w:rsid w:val="74323A76"/>
    <w:rsid w:val="7476D50C"/>
    <w:rsid w:val="74791B55"/>
    <w:rsid w:val="749230F1"/>
    <w:rsid w:val="7498EC2E"/>
    <w:rsid w:val="74AA30B6"/>
    <w:rsid w:val="74B02B5F"/>
    <w:rsid w:val="74BC82A6"/>
    <w:rsid w:val="74C1506E"/>
    <w:rsid w:val="74C15595"/>
    <w:rsid w:val="74CFA24E"/>
    <w:rsid w:val="74D0680E"/>
    <w:rsid w:val="74E4A54A"/>
    <w:rsid w:val="74E68FF2"/>
    <w:rsid w:val="74EFAFE2"/>
    <w:rsid w:val="74F45368"/>
    <w:rsid w:val="7506943C"/>
    <w:rsid w:val="7506A433"/>
    <w:rsid w:val="751A8A3D"/>
    <w:rsid w:val="7539D781"/>
    <w:rsid w:val="7565F266"/>
    <w:rsid w:val="75670C7C"/>
    <w:rsid w:val="756AD9AB"/>
    <w:rsid w:val="75839F09"/>
    <w:rsid w:val="75AA6E9C"/>
    <w:rsid w:val="75B4324F"/>
    <w:rsid w:val="75C20103"/>
    <w:rsid w:val="75C66256"/>
    <w:rsid w:val="75C8E461"/>
    <w:rsid w:val="75D0C8F5"/>
    <w:rsid w:val="75EC649A"/>
    <w:rsid w:val="75F5BE95"/>
    <w:rsid w:val="75F77F3D"/>
    <w:rsid w:val="7607C2A4"/>
    <w:rsid w:val="762EDB9A"/>
    <w:rsid w:val="762F02AE"/>
    <w:rsid w:val="76336B18"/>
    <w:rsid w:val="763FBC79"/>
    <w:rsid w:val="7660F417"/>
    <w:rsid w:val="767C6487"/>
    <w:rsid w:val="767CCABB"/>
    <w:rsid w:val="76B65A9E"/>
    <w:rsid w:val="76C800A8"/>
    <w:rsid w:val="76DAA7A4"/>
    <w:rsid w:val="76DAB287"/>
    <w:rsid w:val="76EB8A5D"/>
    <w:rsid w:val="76EDA097"/>
    <w:rsid w:val="77019F9B"/>
    <w:rsid w:val="7726154B"/>
    <w:rsid w:val="77341B75"/>
    <w:rsid w:val="7735A0C7"/>
    <w:rsid w:val="77364603"/>
    <w:rsid w:val="7743FA7F"/>
    <w:rsid w:val="77463EFD"/>
    <w:rsid w:val="775370F9"/>
    <w:rsid w:val="7768814C"/>
    <w:rsid w:val="778094F8"/>
    <w:rsid w:val="7787879F"/>
    <w:rsid w:val="778ADE8F"/>
    <w:rsid w:val="779CC481"/>
    <w:rsid w:val="77AA3D59"/>
    <w:rsid w:val="77E3D553"/>
    <w:rsid w:val="77E8FA2E"/>
    <w:rsid w:val="77ED74CC"/>
    <w:rsid w:val="781C460C"/>
    <w:rsid w:val="785E8E98"/>
    <w:rsid w:val="78618059"/>
    <w:rsid w:val="78861111"/>
    <w:rsid w:val="789091DB"/>
    <w:rsid w:val="7890B47C"/>
    <w:rsid w:val="7897AE77"/>
    <w:rsid w:val="789CE081"/>
    <w:rsid w:val="78BB1C38"/>
    <w:rsid w:val="78BEDD96"/>
    <w:rsid w:val="78D818B1"/>
    <w:rsid w:val="78E914A7"/>
    <w:rsid w:val="78EF415A"/>
    <w:rsid w:val="78F49328"/>
    <w:rsid w:val="78F63CFA"/>
    <w:rsid w:val="7901E9F4"/>
    <w:rsid w:val="79097BC1"/>
    <w:rsid w:val="7913941F"/>
    <w:rsid w:val="791B1CB8"/>
    <w:rsid w:val="7940EB6F"/>
    <w:rsid w:val="795F0FA8"/>
    <w:rsid w:val="7965A214"/>
    <w:rsid w:val="7975AC89"/>
    <w:rsid w:val="797F74C9"/>
    <w:rsid w:val="798988E5"/>
    <w:rsid w:val="79ACA87E"/>
    <w:rsid w:val="79B148FD"/>
    <w:rsid w:val="79B8166D"/>
    <w:rsid w:val="79BC6BAD"/>
    <w:rsid w:val="79BC6D72"/>
    <w:rsid w:val="79EC817F"/>
    <w:rsid w:val="7A1C5845"/>
    <w:rsid w:val="7A1D0EAE"/>
    <w:rsid w:val="7A23BE0C"/>
    <w:rsid w:val="7A43140B"/>
    <w:rsid w:val="7A45517E"/>
    <w:rsid w:val="7A5F81E1"/>
    <w:rsid w:val="7A927BAA"/>
    <w:rsid w:val="7A9D7B82"/>
    <w:rsid w:val="7A9ECFB4"/>
    <w:rsid w:val="7ADCD0BD"/>
    <w:rsid w:val="7AF21873"/>
    <w:rsid w:val="7AFC8E29"/>
    <w:rsid w:val="7B04FD1B"/>
    <w:rsid w:val="7B464494"/>
    <w:rsid w:val="7B46ADD1"/>
    <w:rsid w:val="7B4A09C0"/>
    <w:rsid w:val="7B53E6CE"/>
    <w:rsid w:val="7B6517D9"/>
    <w:rsid w:val="7B65519D"/>
    <w:rsid w:val="7B9A78CA"/>
    <w:rsid w:val="7BD2B875"/>
    <w:rsid w:val="7BDB8CF0"/>
    <w:rsid w:val="7BE4DD55"/>
    <w:rsid w:val="7BFBD6A9"/>
    <w:rsid w:val="7C49B1B0"/>
    <w:rsid w:val="7C4A70CB"/>
    <w:rsid w:val="7C4E8131"/>
    <w:rsid w:val="7C5A0BD1"/>
    <w:rsid w:val="7C6DC612"/>
    <w:rsid w:val="7C6F8A79"/>
    <w:rsid w:val="7C807345"/>
    <w:rsid w:val="7C841A79"/>
    <w:rsid w:val="7C844AF2"/>
    <w:rsid w:val="7C935E88"/>
    <w:rsid w:val="7CB4C8E1"/>
    <w:rsid w:val="7CBC3FE2"/>
    <w:rsid w:val="7CBC6B51"/>
    <w:rsid w:val="7CC9BC02"/>
    <w:rsid w:val="7CCAFF0E"/>
    <w:rsid w:val="7CDB5246"/>
    <w:rsid w:val="7CDB8EB9"/>
    <w:rsid w:val="7D1502C1"/>
    <w:rsid w:val="7D1A8B5E"/>
    <w:rsid w:val="7D228FD7"/>
    <w:rsid w:val="7D2675BD"/>
    <w:rsid w:val="7D345252"/>
    <w:rsid w:val="7D4B219A"/>
    <w:rsid w:val="7D4FF589"/>
    <w:rsid w:val="7D9238EA"/>
    <w:rsid w:val="7DA4C952"/>
    <w:rsid w:val="7DA73AEF"/>
    <w:rsid w:val="7DAFDDEB"/>
    <w:rsid w:val="7DB17B90"/>
    <w:rsid w:val="7DB70F03"/>
    <w:rsid w:val="7DBAB7DE"/>
    <w:rsid w:val="7DBFBD62"/>
    <w:rsid w:val="7DC3C5BD"/>
    <w:rsid w:val="7DC66517"/>
    <w:rsid w:val="7DC67067"/>
    <w:rsid w:val="7DDDC120"/>
    <w:rsid w:val="7DDFF376"/>
    <w:rsid w:val="7DF3CA30"/>
    <w:rsid w:val="7DF4C083"/>
    <w:rsid w:val="7DFDECCA"/>
    <w:rsid w:val="7E024746"/>
    <w:rsid w:val="7E039C18"/>
    <w:rsid w:val="7E06CC1B"/>
    <w:rsid w:val="7E583BB2"/>
    <w:rsid w:val="7E5CF36A"/>
    <w:rsid w:val="7E86246A"/>
    <w:rsid w:val="7E91EAAD"/>
    <w:rsid w:val="7EA8398E"/>
    <w:rsid w:val="7EC934AB"/>
    <w:rsid w:val="7EE1700B"/>
    <w:rsid w:val="7EE35EDE"/>
    <w:rsid w:val="7F083472"/>
    <w:rsid w:val="7F0DFD3A"/>
    <w:rsid w:val="7F201397"/>
    <w:rsid w:val="7F5E82DE"/>
    <w:rsid w:val="7F6BB1CC"/>
    <w:rsid w:val="7F6DDC85"/>
    <w:rsid w:val="7F8DD024"/>
    <w:rsid w:val="7F901A83"/>
    <w:rsid w:val="7FA45A0F"/>
    <w:rsid w:val="7FACFF46"/>
    <w:rsid w:val="7FCC43D2"/>
    <w:rsid w:val="7FD31D79"/>
    <w:rsid w:val="7FEB8ABE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5084C8E-D385-4747-8871-2BC3E1C8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D7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efaultParagraphFont"/>
    <w:rsid w:val="00D55FCA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4A41B3"/>
  </w:style>
  <w:style w:type="character" w:customStyle="1" w:styleId="ui-provider">
    <w:name w:val="ui-provider"/>
    <w:basedOn w:val="DefaultParagraphFont"/>
    <w:rsid w:val="006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23D23D-3FB4-4C9B-AE85-A61D8CCD2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706C6E-4D94-4974-A8DC-4AE39804F447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97b6fe81-1556-4112-94ca-31043ca39b71"/>
    <ds:schemaRef ds:uri="f71abe4e-f5ff-49cd-8eff-5f4949acc5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4327</Words>
  <Characters>24666</Characters>
  <Application>Microsoft Office Word</Application>
  <DocSecurity>8</DocSecurity>
  <Lines>205</Lines>
  <Paragraphs>57</Paragraphs>
  <ScaleCrop>false</ScaleCrop>
  <Company/>
  <LinksUpToDate>false</LinksUpToDate>
  <CharactersWithSpaces>28936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Angela Quinn (NESO)</dc:creator>
  <cp:keywords/>
  <dc:description/>
  <cp:lastModifiedBy>Elana Byrne</cp:lastModifiedBy>
  <cp:revision>5</cp:revision>
  <dcterms:created xsi:type="dcterms:W3CDTF">2024-11-08T09:50:00Z</dcterms:created>
  <dcterms:modified xsi:type="dcterms:W3CDTF">2024-11-08T11:32:00Z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Order">
    <vt:r8>8736900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MSIP_Label_a4200942-dd40-4530-96b6-ebe359e8009d_Enabled">
    <vt:lpwstr>true</vt:lpwstr>
  </property>
  <property fmtid="{D5CDD505-2E9C-101B-9397-08002B2CF9AE}" pid="14" name="MSIP_Label_a4200942-dd40-4530-96b6-ebe359e8009d_SetDate">
    <vt:lpwstr>2024-10-10T07:53:59Z</vt:lpwstr>
  </property>
  <property fmtid="{D5CDD505-2E9C-101B-9397-08002B2CF9AE}" pid="15" name="MSIP_Label_a4200942-dd40-4530-96b6-ebe359e8009d_Method">
    <vt:lpwstr>Privileged</vt:lpwstr>
  </property>
  <property fmtid="{D5CDD505-2E9C-101B-9397-08002B2CF9AE}" pid="16" name="MSIP_Label_a4200942-dd40-4530-96b6-ebe359e8009d_Name">
    <vt:lpwstr>a4200942-dd40-4530-96b6-ebe359e8009d</vt:lpwstr>
  </property>
  <property fmtid="{D5CDD505-2E9C-101B-9397-08002B2CF9AE}" pid="17" name="MSIP_Label_a4200942-dd40-4530-96b6-ebe359e8009d_SiteId">
    <vt:lpwstr>953b0f83-1ce6-45c3-82c9-1d847e372339</vt:lpwstr>
  </property>
  <property fmtid="{D5CDD505-2E9C-101B-9397-08002B2CF9AE}" pid="18" name="MSIP_Label_a4200942-dd40-4530-96b6-ebe359e8009d_ActionId">
    <vt:lpwstr>08fb9720-29ea-49d8-8b69-62c9163ee63c</vt:lpwstr>
  </property>
  <property fmtid="{D5CDD505-2E9C-101B-9397-08002B2CF9AE}" pid="19" name="MSIP_Label_a4200942-dd40-4530-96b6-ebe359e8009d_ContentBits">
    <vt:lpwstr>0</vt:lpwstr>
  </property>
</Properties>
</file>